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0" w:type="dxa"/>
        <w:tblInd w:w="-72" w:type="dxa"/>
        <w:tblLayout w:type="fixed"/>
        <w:tblCellMar>
          <w:left w:w="70" w:type="dxa"/>
          <w:right w:w="70" w:type="dxa"/>
        </w:tblCellMar>
        <w:tblLook w:val="0000" w:firstRow="0" w:lastRow="0" w:firstColumn="0" w:lastColumn="0" w:noHBand="0" w:noVBand="0"/>
      </w:tblPr>
      <w:tblGrid>
        <w:gridCol w:w="7"/>
        <w:gridCol w:w="1681"/>
        <w:gridCol w:w="2990"/>
        <w:gridCol w:w="4962"/>
      </w:tblGrid>
      <w:tr w:rsidR="00153D36" w:rsidRPr="003B3721" w14:paraId="65E2FCDA" w14:textId="77777777" w:rsidTr="00E373EF">
        <w:trPr>
          <w:gridBefore w:val="1"/>
          <w:wBefore w:w="7" w:type="dxa"/>
          <w:cantSplit/>
          <w:trHeight w:val="1560"/>
        </w:trPr>
        <w:tc>
          <w:tcPr>
            <w:tcW w:w="4671" w:type="dxa"/>
            <w:gridSpan w:val="2"/>
            <w:tcBorders>
              <w:top w:val="nil"/>
              <w:left w:val="nil"/>
              <w:bottom w:val="nil"/>
              <w:right w:val="nil"/>
            </w:tcBorders>
            <w:vAlign w:val="center"/>
          </w:tcPr>
          <w:p w14:paraId="3C0D0A68" w14:textId="2C1D6795" w:rsidR="00153D36" w:rsidRPr="003B3721" w:rsidRDefault="00153D36" w:rsidP="00153D36">
            <w:pPr>
              <w:pStyle w:val="ECCLetterHead"/>
            </w:pPr>
          </w:p>
        </w:tc>
        <w:tc>
          <w:tcPr>
            <w:tcW w:w="4962" w:type="dxa"/>
            <w:tcBorders>
              <w:top w:val="nil"/>
              <w:left w:val="nil"/>
              <w:bottom w:val="nil"/>
              <w:right w:val="nil"/>
            </w:tcBorders>
          </w:tcPr>
          <w:p w14:paraId="5B54F90B" w14:textId="3817A8CE" w:rsidR="00153D36" w:rsidRPr="003B3721" w:rsidRDefault="00A32768" w:rsidP="00DA570E">
            <w:pPr>
              <w:pStyle w:val="ECCLetterHead"/>
            </w:pPr>
            <w:r>
              <w:tab/>
            </w:r>
            <w:r w:rsidR="00C6754C">
              <w:t>CPG15(15)084</w:t>
            </w:r>
            <w:r w:rsidR="00E373EF">
              <w:t xml:space="preserve"> Annex</w:t>
            </w:r>
            <w:r w:rsidR="00C6754C">
              <w:t xml:space="preserve"> IV-23</w:t>
            </w:r>
          </w:p>
        </w:tc>
      </w:tr>
      <w:tr w:rsidR="00DB3C4F" w:rsidRPr="003B3721" w14:paraId="32C521BF" w14:textId="77777777" w:rsidTr="00F0697D">
        <w:tblPrEx>
          <w:tblCellMar>
            <w:left w:w="108" w:type="dxa"/>
            <w:right w:w="108" w:type="dxa"/>
          </w:tblCellMar>
        </w:tblPrEx>
        <w:trPr>
          <w:cantSplit/>
          <w:trHeight w:val="405"/>
        </w:trPr>
        <w:tc>
          <w:tcPr>
            <w:tcW w:w="4678" w:type="dxa"/>
            <w:gridSpan w:val="3"/>
            <w:tcBorders>
              <w:top w:val="nil"/>
              <w:left w:val="nil"/>
              <w:bottom w:val="nil"/>
              <w:right w:val="nil"/>
            </w:tcBorders>
            <w:vAlign w:val="center"/>
          </w:tcPr>
          <w:p w14:paraId="7A1A4FE3" w14:textId="289190D0" w:rsidR="00DB3C4F" w:rsidRPr="00DB3C4F" w:rsidRDefault="00DB3C4F" w:rsidP="00DB3C4F">
            <w:pPr>
              <w:pStyle w:val="ECCLetterHead"/>
            </w:pPr>
            <w:r>
              <w:t>Norway</w:t>
            </w:r>
            <w:r w:rsidRPr="00DB3C4F">
              <w:t>, Bergen, 14</w:t>
            </w:r>
            <w:r w:rsidR="00E373EF" w:rsidRPr="00E373EF">
              <w:rPr>
                <w:vertAlign w:val="superscript"/>
              </w:rPr>
              <w:t>th</w:t>
            </w:r>
            <w:r w:rsidR="00E373EF" w:rsidRPr="00E373EF">
              <w:rPr>
                <w:rStyle w:val="ECCHLsuperscript"/>
              </w:rPr>
              <w:t xml:space="preserve"> </w:t>
            </w:r>
            <w:r w:rsidRPr="00DB3C4F">
              <w:t>-</w:t>
            </w:r>
            <w:r w:rsidR="00E373EF">
              <w:t xml:space="preserve"> </w:t>
            </w:r>
            <w:r w:rsidRPr="00DB3C4F">
              <w:t>18</w:t>
            </w:r>
            <w:r w:rsidR="00E373EF" w:rsidRPr="00E373EF">
              <w:rPr>
                <w:vertAlign w:val="superscript"/>
              </w:rPr>
              <w:t>th</w:t>
            </w:r>
            <w:r w:rsidR="00E373EF" w:rsidRPr="00E373EF">
              <w:rPr>
                <w:rStyle w:val="ECCHLsuperscript"/>
              </w:rPr>
              <w:t xml:space="preserve"> </w:t>
            </w:r>
            <w:r w:rsidRPr="00DB3C4F">
              <w:t>September 2015</w:t>
            </w:r>
          </w:p>
        </w:tc>
        <w:tc>
          <w:tcPr>
            <w:tcW w:w="4962" w:type="dxa"/>
            <w:tcBorders>
              <w:top w:val="nil"/>
              <w:left w:val="nil"/>
              <w:bottom w:val="nil"/>
              <w:right w:val="nil"/>
            </w:tcBorders>
            <w:vAlign w:val="center"/>
          </w:tcPr>
          <w:p w14:paraId="5E77BE1C" w14:textId="77777777" w:rsidR="00DB3C4F" w:rsidRPr="003B3721" w:rsidRDefault="00DB3C4F" w:rsidP="00DB3C4F">
            <w:pPr>
              <w:pStyle w:val="ECCLetterHead"/>
            </w:pPr>
          </w:p>
        </w:tc>
      </w:tr>
      <w:tr w:rsidR="00DB3C4F" w:rsidRPr="003B3721" w14:paraId="7B2BB83D" w14:textId="77777777" w:rsidTr="00F0697D">
        <w:tblPrEx>
          <w:tblCellMar>
            <w:left w:w="108" w:type="dxa"/>
            <w:right w:w="108" w:type="dxa"/>
          </w:tblCellMar>
        </w:tblPrEx>
        <w:trPr>
          <w:cantSplit/>
          <w:trHeight w:hRule="exact" w:val="79"/>
        </w:trPr>
        <w:tc>
          <w:tcPr>
            <w:tcW w:w="4678" w:type="dxa"/>
            <w:gridSpan w:val="3"/>
            <w:tcBorders>
              <w:top w:val="nil"/>
              <w:left w:val="nil"/>
              <w:bottom w:val="nil"/>
              <w:right w:val="nil"/>
            </w:tcBorders>
            <w:vAlign w:val="center"/>
          </w:tcPr>
          <w:p w14:paraId="4FAC739A" w14:textId="77777777" w:rsidR="00DB3C4F" w:rsidRPr="003B3721" w:rsidRDefault="00DB3C4F" w:rsidP="00DB3C4F">
            <w:pPr>
              <w:pStyle w:val="ECCLetterHead"/>
            </w:pPr>
          </w:p>
        </w:tc>
        <w:tc>
          <w:tcPr>
            <w:tcW w:w="4962" w:type="dxa"/>
            <w:tcBorders>
              <w:top w:val="nil"/>
              <w:left w:val="nil"/>
              <w:bottom w:val="nil"/>
              <w:right w:val="nil"/>
            </w:tcBorders>
            <w:vAlign w:val="center"/>
          </w:tcPr>
          <w:p w14:paraId="25DBC545" w14:textId="77777777" w:rsidR="00DB3C4F" w:rsidRPr="003B3721" w:rsidRDefault="00DB3C4F" w:rsidP="00DB3C4F">
            <w:pPr>
              <w:pStyle w:val="ECCLetterHead"/>
            </w:pPr>
          </w:p>
        </w:tc>
      </w:tr>
      <w:tr w:rsidR="00DB3C4F" w:rsidRPr="003B3721" w14:paraId="764BBAD8" w14:textId="77777777" w:rsidTr="00F0697D">
        <w:tblPrEx>
          <w:tblCellMar>
            <w:left w:w="108" w:type="dxa"/>
            <w:right w:w="108" w:type="dxa"/>
          </w:tblCellMar>
        </w:tblPrEx>
        <w:trPr>
          <w:cantSplit/>
          <w:trHeight w:val="405"/>
        </w:trPr>
        <w:tc>
          <w:tcPr>
            <w:tcW w:w="1688" w:type="dxa"/>
            <w:gridSpan w:val="2"/>
            <w:tcBorders>
              <w:top w:val="nil"/>
              <w:left w:val="nil"/>
              <w:bottom w:val="nil"/>
              <w:right w:val="nil"/>
            </w:tcBorders>
            <w:vAlign w:val="center"/>
          </w:tcPr>
          <w:p w14:paraId="5747E3A3" w14:textId="77777777" w:rsidR="00DB3C4F" w:rsidRPr="00DB3C4F" w:rsidRDefault="00DB3C4F" w:rsidP="00DB3C4F">
            <w:pPr>
              <w:pStyle w:val="ECCLetterHead"/>
            </w:pPr>
            <w:r w:rsidRPr="003B3721">
              <w:t xml:space="preserve">Date issued: </w:t>
            </w:r>
          </w:p>
        </w:tc>
        <w:tc>
          <w:tcPr>
            <w:tcW w:w="7952" w:type="dxa"/>
            <w:gridSpan w:val="2"/>
            <w:tcBorders>
              <w:top w:val="nil"/>
              <w:left w:val="nil"/>
              <w:bottom w:val="nil"/>
              <w:right w:val="nil"/>
            </w:tcBorders>
            <w:vAlign w:val="center"/>
          </w:tcPr>
          <w:p w14:paraId="7BF4B835" w14:textId="50A63D7B" w:rsidR="00DB3C4F" w:rsidRPr="00DB3C4F" w:rsidRDefault="00542FDD" w:rsidP="00C6754C">
            <w:pPr>
              <w:pStyle w:val="ECCLetterHead"/>
            </w:pPr>
            <w:r>
              <w:t>1</w:t>
            </w:r>
            <w:r w:rsidR="00F0697D">
              <w:t>8</w:t>
            </w:r>
            <w:r w:rsidR="00E373EF" w:rsidRPr="00E373EF">
              <w:rPr>
                <w:vertAlign w:val="superscript"/>
              </w:rPr>
              <w:t>th</w:t>
            </w:r>
            <w:r w:rsidR="00E373EF">
              <w:t xml:space="preserve"> </w:t>
            </w:r>
            <w:r w:rsidRPr="00DB3C4F">
              <w:t xml:space="preserve">September </w:t>
            </w:r>
            <w:r w:rsidR="00DB3C4F" w:rsidRPr="00DB3C4F">
              <w:t>2015</w:t>
            </w:r>
          </w:p>
        </w:tc>
      </w:tr>
      <w:tr w:rsidR="00DB3C4F" w:rsidRPr="003B3721" w14:paraId="5F5C5B37" w14:textId="77777777" w:rsidTr="00F0697D">
        <w:tblPrEx>
          <w:tblCellMar>
            <w:left w:w="108" w:type="dxa"/>
            <w:right w:w="108" w:type="dxa"/>
          </w:tblCellMar>
        </w:tblPrEx>
        <w:trPr>
          <w:cantSplit/>
          <w:trHeight w:val="405"/>
        </w:trPr>
        <w:tc>
          <w:tcPr>
            <w:tcW w:w="1688" w:type="dxa"/>
            <w:gridSpan w:val="2"/>
            <w:tcBorders>
              <w:top w:val="nil"/>
              <w:left w:val="nil"/>
              <w:bottom w:val="nil"/>
              <w:right w:val="nil"/>
            </w:tcBorders>
            <w:vAlign w:val="center"/>
          </w:tcPr>
          <w:p w14:paraId="524BD865" w14:textId="77777777" w:rsidR="00DB3C4F" w:rsidRPr="00DB3C4F" w:rsidRDefault="00DB3C4F" w:rsidP="00DB3C4F">
            <w:pPr>
              <w:pStyle w:val="ECCLetterHead"/>
            </w:pPr>
            <w:r w:rsidRPr="003B3721">
              <w:t xml:space="preserve">Source: </w:t>
            </w:r>
          </w:p>
        </w:tc>
        <w:tc>
          <w:tcPr>
            <w:tcW w:w="7952" w:type="dxa"/>
            <w:gridSpan w:val="2"/>
            <w:tcBorders>
              <w:top w:val="nil"/>
              <w:left w:val="nil"/>
              <w:bottom w:val="nil"/>
              <w:right w:val="nil"/>
            </w:tcBorders>
            <w:vAlign w:val="center"/>
          </w:tcPr>
          <w:p w14:paraId="42B97222" w14:textId="43AA6A5E" w:rsidR="00DB3C4F" w:rsidRPr="00DB3C4F" w:rsidRDefault="00853F21" w:rsidP="00DB3C4F">
            <w:pPr>
              <w:pStyle w:val="ECCLetterHead"/>
            </w:pPr>
            <w:r>
              <w:t>Minutes CPG15-8</w:t>
            </w:r>
          </w:p>
        </w:tc>
      </w:tr>
    </w:tbl>
    <w:p w14:paraId="1BB89D5F" w14:textId="22C9CCB1" w:rsidR="00462942" w:rsidRPr="003B3721" w:rsidRDefault="00462942" w:rsidP="00462942">
      <w:pPr>
        <w:pStyle w:val="ECCHeadingnonumbering"/>
        <w:rPr>
          <w:lang w:val="en-GB"/>
        </w:rPr>
      </w:pPr>
      <w:r w:rsidRPr="003B3721">
        <w:rPr>
          <w:lang w:val="en-GB"/>
        </w:rPr>
        <w:t xml:space="preserve">CEPT BRIEF ON AGENDA ITEM 8 </w:t>
      </w:r>
    </w:p>
    <w:p w14:paraId="147A135D" w14:textId="77777777" w:rsidR="00462942" w:rsidRPr="003B3721" w:rsidRDefault="00462942" w:rsidP="00462942">
      <w:pPr>
        <w:pStyle w:val="Heading1"/>
        <w:rPr>
          <w:lang w:val="en-GB"/>
        </w:rPr>
      </w:pPr>
      <w:r w:rsidRPr="003B3721">
        <w:rPr>
          <w:lang w:val="en-GB"/>
        </w:rPr>
        <w:t>Issue</w:t>
      </w:r>
    </w:p>
    <w:p w14:paraId="2A45A610" w14:textId="2F3C72E8" w:rsidR="00462942" w:rsidRPr="003B3721" w:rsidRDefault="00462942" w:rsidP="003B3721">
      <w:pPr>
        <w:pStyle w:val="ECCParagraph"/>
      </w:pPr>
      <w:r w:rsidRPr="003B3721">
        <w:t>Footnotes form an integral part of the Table of Frequency Allocations (Article 5) in the ITU Radio Regulations (RR) and must be kept updated.</w:t>
      </w:r>
      <w:r w:rsidR="00853F21">
        <w:t xml:space="preserve"> </w:t>
      </w:r>
      <w:r w:rsidRPr="003B3721">
        <w:t>This agenda item promotes the updating of the Table of Frequency Allocations by requesting Administrations to actively review footnotes and to propose the deletion of their country footnotes or of their country names from footnotes, as appropriate.</w:t>
      </w:r>
    </w:p>
    <w:p w14:paraId="4D006E08" w14:textId="77777777" w:rsidR="00462942" w:rsidRPr="003B3721" w:rsidRDefault="00462942" w:rsidP="003B3721">
      <w:pPr>
        <w:pStyle w:val="ECCParagraph"/>
      </w:pPr>
      <w:r w:rsidRPr="003B3721">
        <w:t>Previous experience of WRCs shows that alongside with the deletion of footnotes, the WRC considered proposals from administrations to add their country names to existing footnotes to Article 5 of the Radio Regulations under this agenda item. Moreover, the last 2012 Conference experienced proposals even to add new country footnotes under this agenda.</w:t>
      </w:r>
    </w:p>
    <w:p w14:paraId="248A07EB" w14:textId="77777777" w:rsidR="00462942" w:rsidRPr="003B3721" w:rsidRDefault="00462942" w:rsidP="003B3721">
      <w:pPr>
        <w:pStyle w:val="ECCParagraph"/>
      </w:pPr>
      <w:r w:rsidRPr="003B3721">
        <w:t>CPG agreed to the view that there is a need to enlarge the preparatory work related to the consideration of footnotes at WRC-15. The discussions at WRC-12 indicated that a more in depth discussion of positions and consequences of any change to a footnote is necessary.</w:t>
      </w:r>
    </w:p>
    <w:p w14:paraId="5E5E8222" w14:textId="77777777" w:rsidR="00462942" w:rsidRPr="003B3721" w:rsidRDefault="00462942" w:rsidP="003B3721">
      <w:pPr>
        <w:pStyle w:val="ECCParagraph"/>
      </w:pPr>
      <w:r w:rsidRPr="003B3721">
        <w:t xml:space="preserve">It is </w:t>
      </w:r>
      <w:r w:rsidRPr="003B3721">
        <w:t>proposed to consider under the agenda item 8 two issues:</w:t>
      </w:r>
    </w:p>
    <w:p w14:paraId="6AB3424B" w14:textId="77777777" w:rsidR="00462942" w:rsidRPr="003B3721" w:rsidRDefault="00462942" w:rsidP="00462942">
      <w:pPr>
        <w:pStyle w:val="ECCBulletsLv1"/>
      </w:pPr>
      <w:r w:rsidRPr="003B3721">
        <w:t>Issue A – Deletion of country footnotes or country names from footnotes</w:t>
      </w:r>
    </w:p>
    <w:p w14:paraId="7A031F51" w14:textId="77777777" w:rsidR="00462942" w:rsidRPr="003B3721" w:rsidRDefault="00462942" w:rsidP="00462942">
      <w:pPr>
        <w:pStyle w:val="ECCBulletsLv1"/>
      </w:pPr>
      <w:r w:rsidRPr="003B3721">
        <w:t>Issue B – Addition of country names into footnotes or new country footnotes.</w:t>
      </w:r>
    </w:p>
    <w:p w14:paraId="64D57217" w14:textId="32BE6284" w:rsidR="00462942" w:rsidRPr="003B3721" w:rsidRDefault="00462942" w:rsidP="00462942">
      <w:pPr>
        <w:pStyle w:val="Heading1"/>
        <w:rPr>
          <w:lang w:val="en-GB"/>
        </w:rPr>
      </w:pPr>
      <w:r w:rsidRPr="003B3721">
        <w:rPr>
          <w:lang w:val="en-GB"/>
        </w:rPr>
        <w:t xml:space="preserve">CEPT position </w:t>
      </w:r>
    </w:p>
    <w:p w14:paraId="6B86CC5F" w14:textId="77777777" w:rsidR="00462942" w:rsidRPr="003B3721" w:rsidRDefault="00462942" w:rsidP="00462942">
      <w:pPr>
        <w:pStyle w:val="ECCBreak"/>
        <w:rPr>
          <w:lang w:val="en-GB"/>
        </w:rPr>
      </w:pPr>
      <w:r w:rsidRPr="003B3721">
        <w:rPr>
          <w:lang w:val="en-GB"/>
        </w:rPr>
        <w:t>General</w:t>
      </w:r>
    </w:p>
    <w:p w14:paraId="2D5B478F" w14:textId="77777777" w:rsidR="00462942" w:rsidRPr="003B3721" w:rsidRDefault="00462942" w:rsidP="003B3721">
      <w:pPr>
        <w:pStyle w:val="ECCParagraph"/>
      </w:pPr>
      <w:r w:rsidRPr="003B3721">
        <w:t>CEPT is of the view that there is no need to change the Resolution 26 (Rev. WRC 07)</w:t>
      </w:r>
    </w:p>
    <w:p w14:paraId="21D4F3C5" w14:textId="77777777" w:rsidR="00462942" w:rsidRPr="003B3721" w:rsidRDefault="00462942" w:rsidP="00462942">
      <w:pPr>
        <w:pStyle w:val="ECCBreak"/>
        <w:rPr>
          <w:lang w:val="en-GB"/>
        </w:rPr>
      </w:pPr>
      <w:r w:rsidRPr="003B3721">
        <w:rPr>
          <w:lang w:val="en-GB"/>
        </w:rPr>
        <w:t xml:space="preserve">Issue A – Deletion of country footnotes or country names from footnotes </w:t>
      </w:r>
    </w:p>
    <w:p w14:paraId="0198969A" w14:textId="77777777" w:rsidR="00462942" w:rsidRPr="003B3721" w:rsidRDefault="00462942" w:rsidP="00462942">
      <w:pPr>
        <w:pStyle w:val="ECCBulletsLv1"/>
      </w:pPr>
      <w:r w:rsidRPr="003B3721">
        <w:t>CEPT supports Administrations taking the initiative to review their footnotes and to propose the deletion of their country names or the deletion of country footnotes, if no longer required.</w:t>
      </w:r>
    </w:p>
    <w:p w14:paraId="55D630BD" w14:textId="77777777" w:rsidR="00462942" w:rsidRPr="003B3721" w:rsidRDefault="00462942" w:rsidP="00462942">
      <w:pPr>
        <w:pStyle w:val="ECCBreak"/>
        <w:rPr>
          <w:lang w:val="en-GB"/>
        </w:rPr>
      </w:pPr>
      <w:r w:rsidRPr="003B3721">
        <w:rPr>
          <w:lang w:val="en-GB"/>
        </w:rPr>
        <w:t xml:space="preserve">Issue B – Addition of country names into footnotes or new country footnotes </w:t>
      </w:r>
    </w:p>
    <w:p w14:paraId="1518B59B" w14:textId="77777777" w:rsidR="00462942" w:rsidRPr="003B3721" w:rsidRDefault="00462942" w:rsidP="00462942">
      <w:pPr>
        <w:pStyle w:val="ECCBulletsLv1"/>
      </w:pPr>
      <w:r w:rsidRPr="003B3721">
        <w:lastRenderedPageBreak/>
        <w:t>CEPT is of the view that this agenda item is not intended for adding country names into footnotes and the addition of new country footnotes.</w:t>
      </w:r>
    </w:p>
    <w:p w14:paraId="6FFBAC4F" w14:textId="77777777" w:rsidR="00462942" w:rsidRPr="003B3721" w:rsidRDefault="00462942" w:rsidP="00462942">
      <w:pPr>
        <w:pStyle w:val="ECCBulletsLv1"/>
      </w:pPr>
      <w:r w:rsidRPr="003B3721">
        <w:t xml:space="preserve">CEPT is of the view that Conferences may continue to deal with requests to add country names to existing footnotes on a case by case basis, subject to the principle that proposals for the addition of country names to existing footnotes can be considered but their acceptance is subject to the express condition that there are no objections from the affected countries. </w:t>
      </w:r>
    </w:p>
    <w:p w14:paraId="250E4AF6" w14:textId="77777777" w:rsidR="00462942" w:rsidRPr="003B3721" w:rsidRDefault="00462942" w:rsidP="00462942">
      <w:pPr>
        <w:pStyle w:val="ECCBulletsLv1"/>
      </w:pPr>
      <w:r w:rsidRPr="003B3721">
        <w:t>Furthermore CEPT is of the view that proposals for the addition of new country footnotes which are not related to agenda items of this Conference should not be considered.</w:t>
      </w:r>
    </w:p>
    <w:p w14:paraId="305E8760" w14:textId="77777777" w:rsidR="00462942" w:rsidRPr="003B3721" w:rsidRDefault="00462942" w:rsidP="00462942">
      <w:pPr>
        <w:pStyle w:val="Heading1"/>
        <w:rPr>
          <w:lang w:val="en-GB"/>
        </w:rPr>
      </w:pPr>
      <w:r w:rsidRPr="003B3721">
        <w:rPr>
          <w:lang w:val="en-GB"/>
        </w:rPr>
        <w:t xml:space="preserve">Background </w:t>
      </w:r>
    </w:p>
    <w:p w14:paraId="357C36B5" w14:textId="77777777" w:rsidR="00462942" w:rsidRPr="003B3721" w:rsidRDefault="00462942" w:rsidP="003B3721">
      <w:pPr>
        <w:pStyle w:val="ECCParagraph"/>
      </w:pPr>
      <w:r w:rsidRPr="003B3721">
        <w:t>Any addition, modification or deletion of a footnote is considered and adopted by the WRC in accordance with Resolution 26 (Rev. WRC-07).</w:t>
      </w:r>
    </w:p>
    <w:p w14:paraId="794B8682" w14:textId="77777777" w:rsidR="00462942" w:rsidRPr="003B3721" w:rsidRDefault="00462942" w:rsidP="003B3721">
      <w:pPr>
        <w:pStyle w:val="ECCParagraph"/>
      </w:pPr>
      <w:r w:rsidRPr="003B3721">
        <w:t>The agenda item 8 is a standing item on the agenda of WRCs (former agenda item 1.1) which allows for the examination of footnotes.</w:t>
      </w:r>
    </w:p>
    <w:p w14:paraId="61741160" w14:textId="77777777" w:rsidR="00462942" w:rsidRPr="003B3721" w:rsidRDefault="00462942" w:rsidP="003B3721">
      <w:pPr>
        <w:pStyle w:val="ECCParagraph"/>
      </w:pPr>
      <w:r w:rsidRPr="003B3721">
        <w:t>Footnotes in the Table of Frequency Allocations should be clear, concise and understandable. They should relate directly to matters of frequency allocations rather than dealing with the operation of stations, assignment of frequencies or other matters. The Table of Frequency Allocations should include only those footnotes, which have international implications for the use of the radio-frequency spectrum.</w:t>
      </w:r>
    </w:p>
    <w:p w14:paraId="3CCB7C26" w14:textId="77777777" w:rsidR="00462942" w:rsidRPr="003B3721" w:rsidRDefault="00462942" w:rsidP="00462942">
      <w:pPr>
        <w:pStyle w:val="ECCBreak"/>
        <w:rPr>
          <w:lang w:val="en-GB"/>
        </w:rPr>
      </w:pPr>
      <w:r w:rsidRPr="003B3721">
        <w:rPr>
          <w:lang w:val="en-GB"/>
        </w:rPr>
        <w:t xml:space="preserve">Issue A – Deletion of country footnotes or country names from footnotes </w:t>
      </w:r>
    </w:p>
    <w:p w14:paraId="65668356" w14:textId="77777777" w:rsidR="00462942" w:rsidRPr="003B3721" w:rsidRDefault="00462942" w:rsidP="003B3721">
      <w:pPr>
        <w:pStyle w:val="ECCParagraph"/>
      </w:pPr>
      <w:r w:rsidRPr="003B3721">
        <w:t>This agenda item according to its naming only allows for consideration of proposals by administrations for deletion of country footnotes or country names in footnotes, if no longer required. Administrations should be aware that in deleting footnotes, implications on affected countries, should be taken into consideration.</w:t>
      </w:r>
    </w:p>
    <w:p w14:paraId="28C969AA" w14:textId="77777777" w:rsidR="00462942" w:rsidRPr="003B3721" w:rsidRDefault="00462942" w:rsidP="00462942">
      <w:pPr>
        <w:pStyle w:val="ECCBreak"/>
        <w:rPr>
          <w:lang w:val="en-GB"/>
        </w:rPr>
      </w:pPr>
      <w:r w:rsidRPr="003B3721">
        <w:rPr>
          <w:lang w:val="en-GB"/>
        </w:rPr>
        <w:t xml:space="preserve">Issue B – Addition of country names into footnotes or new country footnotes </w:t>
      </w:r>
    </w:p>
    <w:p w14:paraId="51E7560E" w14:textId="77777777" w:rsidR="00462942" w:rsidRPr="003B3721" w:rsidRDefault="00462942" w:rsidP="003B3721">
      <w:pPr>
        <w:pStyle w:val="ECCParagraph"/>
      </w:pPr>
      <w:r w:rsidRPr="003B3721">
        <w:t>This agenda item was adopted for the purpose of achieving global harmonization in spectrum use by means of deleting countries from footnotes. However, the wording of agenda item 8 contains reference to the Resolution 26 (Rev. WRC-07) which addresses other issues then the deletion of country from a footnote such as possible actions concerning footnotes, e.g. additions of new country footnotes and modification of footnotes.</w:t>
      </w:r>
    </w:p>
    <w:p w14:paraId="32DD32E0" w14:textId="77777777" w:rsidR="00462942" w:rsidRPr="003B3721" w:rsidRDefault="00462942" w:rsidP="003B3721">
      <w:pPr>
        <w:pStyle w:val="ECCParagraph"/>
      </w:pPr>
      <w:r w:rsidRPr="003B3721">
        <w:t>During previous WRCs study periods the CEPT position was based on the principle that the addition of country names to footnotes is not allowed under this agenda item unless in accordance with ITU Resolution 26. However, under this agenda item WRC-12 considered a proposal from one CEPT country on inclusion of its country name into one footnote, while WRC-07 and WRC-03 considered the proposals from 7 and 17 CEPT countries, respectively.</w:t>
      </w:r>
    </w:p>
    <w:p w14:paraId="6AF58268" w14:textId="77777777" w:rsidR="00462942" w:rsidRPr="003B3721" w:rsidRDefault="00462942" w:rsidP="003B3721">
      <w:pPr>
        <w:pStyle w:val="ECCParagraph"/>
      </w:pPr>
      <w:r w:rsidRPr="003B3721">
        <w:t>The corresponding proposals of administrations related to the further resolves 1a, 1b and 1c of Resolution 26 were treated by the previous WRCs under the relevant agenda items. The proposals for additions which did not fall within the above categories were considered by WRC-12 under this agenda item subject to the following principles:</w:t>
      </w:r>
    </w:p>
    <w:p w14:paraId="6798B11C" w14:textId="77777777" w:rsidR="00462942" w:rsidRPr="003B3721" w:rsidRDefault="00462942" w:rsidP="00462942">
      <w:pPr>
        <w:pStyle w:val="ECCBulletsLv1"/>
      </w:pPr>
      <w:r w:rsidRPr="003B3721">
        <w:t xml:space="preserve">Proposals for the addition of country names to existing footnotes can be considered but their acceptance is subject to the express condition that there are no objections from the affected countries. </w:t>
      </w:r>
    </w:p>
    <w:p w14:paraId="67CF7D93" w14:textId="77777777" w:rsidR="00462942" w:rsidRPr="003B3721" w:rsidRDefault="00462942" w:rsidP="00462942">
      <w:pPr>
        <w:pStyle w:val="ECCBulletsLv1"/>
      </w:pPr>
      <w:r w:rsidRPr="003B3721">
        <w:t>Proposals for the addition of new country footnotes which are not related to agenda items of this Conference should not be considered.</w:t>
      </w:r>
    </w:p>
    <w:p w14:paraId="1E115AA7" w14:textId="77777777" w:rsidR="00462942" w:rsidRPr="003B3721" w:rsidRDefault="00462942" w:rsidP="003B3721">
      <w:pPr>
        <w:pStyle w:val="ECCParagraph"/>
      </w:pPr>
      <w:r w:rsidRPr="003B3721">
        <w:t>CEPT noted that the existing practice has worked. It gives the possibility for administrations, when they identify a need, to ask the conference to add their name to a specific footnote, but also ensures that affected countries may object to the proposal if there is a risk of harmful interference.</w:t>
      </w:r>
    </w:p>
    <w:p w14:paraId="1ACF81E0" w14:textId="77777777" w:rsidR="00462942" w:rsidRPr="003B3721" w:rsidRDefault="00462942" w:rsidP="003B3721">
      <w:pPr>
        <w:pStyle w:val="ECCParagraph"/>
      </w:pPr>
      <w:r w:rsidRPr="003B3721">
        <w:t>The existing practice may lead to difficulties for administrations during Conferences, while requiring for proposed changes immediate evaluation of compatibility and determination of sharing conditions with existing services and to agree these changes with the concerned administrations. In some cases this cannot be achieved during the conference due to the lack of expertise and time limits.</w:t>
      </w:r>
    </w:p>
    <w:p w14:paraId="25B6339C" w14:textId="77777777" w:rsidR="00462942" w:rsidRPr="003B3721" w:rsidRDefault="00462942" w:rsidP="003B3721">
      <w:pPr>
        <w:pStyle w:val="ECCParagraph"/>
      </w:pPr>
      <w:r w:rsidRPr="003B3721">
        <w:t>The possibility to add a country name to a footnote may in some cases increase the regional or sub-regional harmonization of frequency utilization.</w:t>
      </w:r>
    </w:p>
    <w:p w14:paraId="59E6BB37" w14:textId="77777777" w:rsidR="00462942" w:rsidRPr="003B3721" w:rsidRDefault="00462942" w:rsidP="00462942">
      <w:pPr>
        <w:pStyle w:val="Heading1"/>
        <w:rPr>
          <w:lang w:val="en-GB"/>
        </w:rPr>
      </w:pPr>
      <w:r w:rsidRPr="003B3721">
        <w:rPr>
          <w:lang w:val="en-GB"/>
        </w:rPr>
        <w:t>List of relevant documents</w:t>
      </w:r>
    </w:p>
    <w:p w14:paraId="03A91B21" w14:textId="77777777" w:rsidR="00462942" w:rsidRPr="003B3721" w:rsidRDefault="00462942" w:rsidP="003B3721">
      <w:pPr>
        <w:pStyle w:val="ECCParagraph"/>
      </w:pPr>
      <w:r w:rsidRPr="003B3721">
        <w:t>Article 5 of the Radio Regulation – see the list of footnotes for CEPT countries in Annex 1 and Annex 3.</w:t>
      </w:r>
    </w:p>
    <w:p w14:paraId="098274EB" w14:textId="77777777" w:rsidR="00462942" w:rsidRPr="003B3721" w:rsidRDefault="00462942" w:rsidP="003B3721">
      <w:pPr>
        <w:pStyle w:val="ECCParagraph"/>
      </w:pPr>
      <w:r w:rsidRPr="003B3721">
        <w:t xml:space="preserve">Resolution </w:t>
      </w:r>
      <w:r w:rsidRPr="003B3721">
        <w:rPr>
          <w:rStyle w:val="ECCHLbold"/>
        </w:rPr>
        <w:t>26 (Rev. WRC-07)</w:t>
      </w:r>
      <w:r w:rsidRPr="003B3721">
        <w:t xml:space="preserve"> – see Annex 2.</w:t>
      </w:r>
    </w:p>
    <w:p w14:paraId="6CCC0A20" w14:textId="77777777" w:rsidR="00462942" w:rsidRPr="003B3721" w:rsidRDefault="00462942" w:rsidP="00462942">
      <w:pPr>
        <w:pStyle w:val="Heading1"/>
        <w:rPr>
          <w:lang w:val="en-GB"/>
        </w:rPr>
      </w:pPr>
      <w:r w:rsidRPr="003B3721">
        <w:rPr>
          <w:lang w:val="en-GB"/>
        </w:rPr>
        <w:t>Actions to be taken</w:t>
      </w:r>
    </w:p>
    <w:p w14:paraId="6AAD54A6" w14:textId="77777777" w:rsidR="00462942" w:rsidRPr="003B3721" w:rsidRDefault="00462942" w:rsidP="00462942">
      <w:pPr>
        <w:pStyle w:val="ECCBreak"/>
        <w:rPr>
          <w:lang w:val="en-GB"/>
        </w:rPr>
      </w:pPr>
      <w:r w:rsidRPr="003B3721">
        <w:rPr>
          <w:lang w:val="en-GB"/>
        </w:rPr>
        <w:t xml:space="preserve">Issue A – Deletion of country footnotes or country names from footnotes </w:t>
      </w:r>
    </w:p>
    <w:p w14:paraId="2A965AB8" w14:textId="71D1EECC" w:rsidR="00462942" w:rsidRDefault="0016498A" w:rsidP="00462942">
      <w:pPr>
        <w:pStyle w:val="ECCBulletsLv1"/>
      </w:pPr>
      <w:r>
        <w:t>U</w:t>
      </w:r>
      <w:r w:rsidR="004123E8">
        <w:t>p</w:t>
      </w:r>
      <w:r w:rsidR="00462942" w:rsidRPr="003B3721">
        <w:t xml:space="preserve">date </w:t>
      </w:r>
      <w:r>
        <w:t xml:space="preserve">Annex 4 of the </w:t>
      </w:r>
      <w:r w:rsidR="00EF08A0" w:rsidRPr="00205042">
        <w:t>CEPT Brief</w:t>
      </w:r>
      <w:r w:rsidR="00EF08A0">
        <w:t xml:space="preserve"> </w:t>
      </w:r>
      <w:r w:rsidRPr="0016498A">
        <w:t>before and during WRC based on information provided by the administrations regarding their intention to delete their name from country footnotes or adding their name or adding new footnotes</w:t>
      </w:r>
      <w:r w:rsidRPr="0016498A" w:rsidDel="0016498A">
        <w:t xml:space="preserve"> </w:t>
      </w:r>
    </w:p>
    <w:p w14:paraId="65231FE1" w14:textId="001E8445" w:rsidR="00462942" w:rsidRPr="00A32768" w:rsidRDefault="00462942" w:rsidP="0016498A">
      <w:pPr>
        <w:pStyle w:val="ECCBreak"/>
        <w:rPr>
          <w:lang w:val="en-GB"/>
        </w:rPr>
      </w:pPr>
      <w:r w:rsidRPr="00A32768">
        <w:rPr>
          <w:lang w:val="en-GB"/>
        </w:rPr>
        <w:t xml:space="preserve">Issue B – Addition of country names into footnotes or new country footnotes </w:t>
      </w:r>
    </w:p>
    <w:p w14:paraId="0F8AEF2E" w14:textId="77777777" w:rsidR="00462942" w:rsidRPr="003B3721" w:rsidRDefault="00462942" w:rsidP="003B3721">
      <w:pPr>
        <w:pStyle w:val="ECCParagraph"/>
      </w:pPr>
      <w:r w:rsidRPr="003B3721">
        <w:t>No change, no ECP.</w:t>
      </w:r>
    </w:p>
    <w:p w14:paraId="60067586" w14:textId="77777777" w:rsidR="00462942" w:rsidRPr="003B3721" w:rsidRDefault="00462942" w:rsidP="00462942">
      <w:pPr>
        <w:pStyle w:val="Heading1"/>
        <w:rPr>
          <w:lang w:val="en-GB"/>
        </w:rPr>
      </w:pPr>
      <w:r w:rsidRPr="003B3721">
        <w:rPr>
          <w:lang w:val="en-GB"/>
        </w:rPr>
        <w:t>Relevant information from outside CEPT (examples of these are below)</w:t>
      </w:r>
    </w:p>
    <w:p w14:paraId="72D79042" w14:textId="6CBD3962" w:rsidR="00462942" w:rsidRPr="003B3721" w:rsidRDefault="00462942" w:rsidP="00462942">
      <w:pPr>
        <w:pStyle w:val="Heading2"/>
        <w:rPr>
          <w:lang w:val="en-GB"/>
        </w:rPr>
      </w:pPr>
      <w:r w:rsidRPr="003B3721">
        <w:rPr>
          <w:lang w:val="en-GB"/>
        </w:rPr>
        <w:t>European Union (</w:t>
      </w:r>
      <w:r w:rsidR="001309E3">
        <w:t>19 FEBRUARY 2015</w:t>
      </w:r>
      <w:r w:rsidRPr="003B3721">
        <w:rPr>
          <w:lang w:val="en-GB"/>
        </w:rPr>
        <w:t>)</w:t>
      </w:r>
    </w:p>
    <w:p w14:paraId="52C63A79" w14:textId="324F5153" w:rsidR="00462942" w:rsidRPr="003B3721" w:rsidRDefault="00462942" w:rsidP="003B3721">
      <w:pPr>
        <w:pStyle w:val="ECCParagraph"/>
      </w:pPr>
      <w:r w:rsidRPr="003B3721">
        <w:t>In the RSPG Opinion on Common Policy Objectives for WRC-15 there is no consideration of AI 8.</w:t>
      </w:r>
    </w:p>
    <w:p w14:paraId="19BE0F99" w14:textId="77777777" w:rsidR="00462942" w:rsidRPr="003B3721" w:rsidRDefault="00462942" w:rsidP="00462942">
      <w:pPr>
        <w:pStyle w:val="Heading2"/>
        <w:rPr>
          <w:lang w:val="en-GB"/>
        </w:rPr>
      </w:pPr>
      <w:r w:rsidRPr="003B3721">
        <w:rPr>
          <w:lang w:val="en-GB"/>
        </w:rPr>
        <w:t xml:space="preserve">Regional telecommunication organisations: </w:t>
      </w:r>
    </w:p>
    <w:p w14:paraId="2B6919AE" w14:textId="50648163" w:rsidR="00462942" w:rsidRPr="003B3721" w:rsidRDefault="00462942" w:rsidP="00462942">
      <w:pPr>
        <w:pStyle w:val="ECCBreak"/>
        <w:rPr>
          <w:lang w:val="en-GB"/>
        </w:rPr>
      </w:pPr>
      <w:r w:rsidRPr="003B3721">
        <w:rPr>
          <w:lang w:val="en-GB"/>
        </w:rPr>
        <w:t>APT (14</w:t>
      </w:r>
      <w:r w:rsidR="00156826">
        <w:t xml:space="preserve"> </w:t>
      </w:r>
      <w:r w:rsidRPr="003B3721">
        <w:rPr>
          <w:lang w:val="en-GB"/>
        </w:rPr>
        <w:t>February 2015)</w:t>
      </w:r>
    </w:p>
    <w:p w14:paraId="7A0AEB6B" w14:textId="77777777" w:rsidR="00462942" w:rsidRPr="003B3721" w:rsidRDefault="00462942" w:rsidP="003B3721">
      <w:pPr>
        <w:pStyle w:val="ECCParagraph"/>
      </w:pPr>
      <w:r w:rsidRPr="003B3721">
        <w:t>APT Members are encouraged to review their footnotes and to propose, as soon as possible, the deletion of their country names or the deletion of country footnotes to the Table of Frequency Allocations in Article 5 of the Radio Regulations, if no longer required, taking into account Resolution 26 (Rev.WRC-07).</w:t>
      </w:r>
    </w:p>
    <w:p w14:paraId="0FF66574" w14:textId="77777777" w:rsidR="00462942" w:rsidRPr="003B3721" w:rsidRDefault="00462942" w:rsidP="003B3721">
      <w:pPr>
        <w:pStyle w:val="ECCParagraph"/>
      </w:pPr>
      <w:r w:rsidRPr="003B3721">
        <w:t>APT Members do not support the use of this Agenda item to facilitate the adding of country names to footnotes or the addition of new country footnotes.</w:t>
      </w:r>
    </w:p>
    <w:p w14:paraId="7A9ED719" w14:textId="2FC81CEA" w:rsidR="00462942" w:rsidRPr="003B3721" w:rsidRDefault="00462942" w:rsidP="00462942">
      <w:pPr>
        <w:pStyle w:val="ECCBreak"/>
        <w:rPr>
          <w:lang w:val="en-GB"/>
        </w:rPr>
      </w:pPr>
      <w:r w:rsidRPr="003B3721">
        <w:rPr>
          <w:lang w:val="en-GB"/>
        </w:rPr>
        <w:t>ATU (</w:t>
      </w:r>
      <w:r w:rsidR="009E4C9C" w:rsidRPr="003B3721">
        <w:rPr>
          <w:lang w:val="en-GB"/>
        </w:rPr>
        <w:t>2</w:t>
      </w:r>
      <w:r w:rsidR="009E4C9C" w:rsidRPr="00A32768">
        <w:rPr>
          <w:lang w:val="en-GB"/>
        </w:rPr>
        <w:t>3</w:t>
      </w:r>
      <w:r w:rsidR="009E4C9C" w:rsidRPr="003B3721">
        <w:rPr>
          <w:lang w:val="en-GB"/>
        </w:rPr>
        <w:t xml:space="preserve"> </w:t>
      </w:r>
      <w:r w:rsidR="009E4C9C" w:rsidRPr="00A32768">
        <w:rPr>
          <w:lang w:val="en-GB"/>
        </w:rPr>
        <w:t>July</w:t>
      </w:r>
      <w:r w:rsidR="009E4C9C" w:rsidRPr="003B3721">
        <w:rPr>
          <w:lang w:val="en-GB"/>
        </w:rPr>
        <w:t xml:space="preserve"> </w:t>
      </w:r>
      <w:r w:rsidRPr="003B3721">
        <w:rPr>
          <w:lang w:val="en-GB"/>
        </w:rPr>
        <w:t>2015)</w:t>
      </w:r>
    </w:p>
    <w:p w14:paraId="3AAED09F" w14:textId="77777777" w:rsidR="00462942" w:rsidRPr="003B3721" w:rsidRDefault="00462942" w:rsidP="003B3721">
      <w:pPr>
        <w:pStyle w:val="ECCParagraph"/>
      </w:pPr>
      <w:r w:rsidRPr="003B3721">
        <w:t>According to results of 3rd African Preparatory Meeting for WRC-15 (26-29.01.2015):</w:t>
      </w:r>
    </w:p>
    <w:p w14:paraId="5F8624DF" w14:textId="77777777" w:rsidR="00462942" w:rsidRPr="003B3721" w:rsidRDefault="00462942" w:rsidP="003B3721">
      <w:pPr>
        <w:pStyle w:val="ECCParagraph"/>
      </w:pPr>
      <w:r w:rsidRPr="003B3721">
        <w:t xml:space="preserve">Administrations were advised to consider footnotes and determine whether they should be deleted from footnotes. Administrations were urged to make proposals regarding footnotes through the ATU secretariat with a view to bringing the proposals to the attention other administrations. </w:t>
      </w:r>
    </w:p>
    <w:p w14:paraId="3841794C" w14:textId="77777777" w:rsidR="00462942" w:rsidRPr="003B3721" w:rsidRDefault="00462942" w:rsidP="003B3721">
      <w:pPr>
        <w:pStyle w:val="ECCParagraph"/>
      </w:pPr>
      <w:r w:rsidRPr="003B3721">
        <w:t>ATU were asked to circulate the document on compilation of footnotes to administrations for review.</w:t>
      </w:r>
    </w:p>
    <w:p w14:paraId="517B5CB2" w14:textId="0FAC736A" w:rsidR="00462942" w:rsidRPr="003B3721" w:rsidRDefault="009E4C9C" w:rsidP="003B3721">
      <w:pPr>
        <w:pStyle w:val="ECCParagraph"/>
      </w:pPr>
      <w:r w:rsidRPr="009E4C9C">
        <w:t xml:space="preserve">The AI 8 is not covered by the African common positions indicated as outcome </w:t>
      </w:r>
      <w:r>
        <w:t xml:space="preserve">of </w:t>
      </w:r>
      <w:r w:rsidRPr="009E4C9C">
        <w:t xml:space="preserve">4th and final African </w:t>
      </w:r>
      <w:r>
        <w:t>P</w:t>
      </w:r>
      <w:r w:rsidRPr="009E4C9C">
        <w:t xml:space="preserve">reparatory </w:t>
      </w:r>
      <w:r>
        <w:t>M</w:t>
      </w:r>
      <w:r w:rsidRPr="009E4C9C">
        <w:t xml:space="preserve">eeting </w:t>
      </w:r>
      <w:r>
        <w:t>for WRC-15 (</w:t>
      </w:r>
      <w:r w:rsidRPr="009E4C9C">
        <w:t>20</w:t>
      </w:r>
      <w:r>
        <w:t>-</w:t>
      </w:r>
      <w:r w:rsidRPr="009E4C9C">
        <w:t>23</w:t>
      </w:r>
      <w:r>
        <w:t>.07.</w:t>
      </w:r>
      <w:r w:rsidRPr="009E4C9C">
        <w:t>2015)</w:t>
      </w:r>
      <w:r>
        <w:t>.</w:t>
      </w:r>
    </w:p>
    <w:p w14:paraId="049FEFA9" w14:textId="65D45B1C" w:rsidR="00462942" w:rsidRPr="00A32768" w:rsidRDefault="00462942" w:rsidP="00462942">
      <w:pPr>
        <w:pStyle w:val="ECCBreak"/>
        <w:rPr>
          <w:lang w:val="en-GB"/>
        </w:rPr>
      </w:pPr>
      <w:r w:rsidRPr="003B3721">
        <w:rPr>
          <w:lang w:val="en-GB"/>
        </w:rPr>
        <w:t>Arab Group (</w:t>
      </w:r>
      <w:r w:rsidR="00CC71DE" w:rsidRPr="00CC71DE">
        <w:rPr>
          <w:lang w:val="en-GB"/>
        </w:rPr>
        <w:t>27 August 2015</w:t>
      </w:r>
      <w:r w:rsidRPr="003B3721">
        <w:rPr>
          <w:lang w:val="en-GB"/>
        </w:rPr>
        <w:t>)</w:t>
      </w:r>
    </w:p>
    <w:p w14:paraId="28CFD80D" w14:textId="48A02564" w:rsidR="007423E8" w:rsidRPr="007423E8" w:rsidRDefault="007423E8" w:rsidP="007423E8">
      <w:pPr>
        <w:pStyle w:val="ECCParagraph"/>
      </w:pPr>
      <w:r>
        <w:t>ASMG position:</w:t>
      </w:r>
    </w:p>
    <w:p w14:paraId="06B9D574" w14:textId="77777777" w:rsidR="00462942" w:rsidRPr="003B3721" w:rsidRDefault="00462942" w:rsidP="003B3721">
      <w:pPr>
        <w:pStyle w:val="ECCParagraph"/>
      </w:pPr>
      <w:r w:rsidRPr="003B3721">
        <w:t>Arab Administrations are encouraged to review their footnotes in Article V in the RR and provide their positions to the WRC-15 after coordination with neighbouring countries.</w:t>
      </w:r>
    </w:p>
    <w:p w14:paraId="223E7951" w14:textId="1EB82474" w:rsidR="00462942" w:rsidRPr="003B3721" w:rsidRDefault="00462942" w:rsidP="00462942">
      <w:pPr>
        <w:pStyle w:val="ECCBreak"/>
        <w:rPr>
          <w:lang w:val="en-GB"/>
        </w:rPr>
      </w:pPr>
      <w:r w:rsidRPr="003B3721">
        <w:rPr>
          <w:lang w:val="en-GB"/>
        </w:rPr>
        <w:t>CITEL (</w:t>
      </w:r>
      <w:r w:rsidR="00051E26" w:rsidRPr="00A32768">
        <w:rPr>
          <w:lang w:val="en-GB"/>
        </w:rPr>
        <w:t xml:space="preserve">08 </w:t>
      </w:r>
      <w:r w:rsidR="00051E26" w:rsidRPr="00051E26">
        <w:rPr>
          <w:lang w:val="en-GB"/>
        </w:rPr>
        <w:t>September 2015</w:t>
      </w:r>
      <w:r w:rsidRPr="003B3721">
        <w:rPr>
          <w:lang w:val="en-GB"/>
        </w:rPr>
        <w:t>)</w:t>
      </w:r>
    </w:p>
    <w:p w14:paraId="6E3B38FD" w14:textId="66B146D4" w:rsidR="00462942" w:rsidRPr="003B3721" w:rsidRDefault="00CC71DE" w:rsidP="003B3721">
      <w:pPr>
        <w:pStyle w:val="ECCParagraph"/>
      </w:pPr>
      <w:r w:rsidRPr="009E4C9C">
        <w:t xml:space="preserve">The AI 8 is not </w:t>
      </w:r>
      <w:r>
        <w:t xml:space="preserve">reflected in the </w:t>
      </w:r>
      <w:r w:rsidRPr="00CC71DE">
        <w:t xml:space="preserve">Status of Preparations for </w:t>
      </w:r>
      <w:r w:rsidR="00051E26">
        <w:t xml:space="preserve">the </w:t>
      </w:r>
      <w:r w:rsidRPr="00CC71DE">
        <w:t>WRC-15</w:t>
      </w:r>
      <w:r w:rsidR="00051E26">
        <w:t xml:space="preserve"> and not covered by </w:t>
      </w:r>
      <w:r w:rsidRPr="009E4C9C">
        <w:t xml:space="preserve">the </w:t>
      </w:r>
      <w:r w:rsidRPr="00CC71DE">
        <w:t>Inter-American Proposals</w:t>
      </w:r>
      <w:r w:rsidR="00853F21">
        <w:t xml:space="preserve"> </w:t>
      </w:r>
      <w:r w:rsidRPr="00CC71DE">
        <w:t>for the</w:t>
      </w:r>
      <w:r w:rsidR="00462942" w:rsidRPr="003B3721">
        <w:t>.</w:t>
      </w:r>
      <w:r>
        <w:t>WRC-15</w:t>
      </w:r>
      <w:r w:rsidR="00051E26">
        <w:t>.</w:t>
      </w:r>
    </w:p>
    <w:p w14:paraId="710643FC" w14:textId="430218FE" w:rsidR="00462942" w:rsidRPr="003B3721" w:rsidRDefault="00462942" w:rsidP="00462942">
      <w:pPr>
        <w:pStyle w:val="ECCBreak"/>
        <w:rPr>
          <w:lang w:val="en-GB"/>
        </w:rPr>
      </w:pPr>
      <w:r w:rsidRPr="003B3721">
        <w:rPr>
          <w:lang w:val="en-GB"/>
        </w:rPr>
        <w:t>RCC (</w:t>
      </w:r>
      <w:r w:rsidR="00FE4A58" w:rsidRPr="00FE4A58">
        <w:rPr>
          <w:lang w:val="en-GB"/>
        </w:rPr>
        <w:t>23 April 2015</w:t>
      </w:r>
      <w:r w:rsidRPr="003B3721">
        <w:rPr>
          <w:lang w:val="en-GB"/>
        </w:rPr>
        <w:t>)</w:t>
      </w:r>
    </w:p>
    <w:p w14:paraId="186B00FA" w14:textId="364D3548" w:rsidR="00462942" w:rsidRPr="003B3721" w:rsidRDefault="00FE4A58" w:rsidP="003B3721">
      <w:pPr>
        <w:pStyle w:val="ECCParagraph"/>
      </w:pPr>
      <w:r>
        <w:t xml:space="preserve">The </w:t>
      </w:r>
      <w:r w:rsidR="00462942" w:rsidRPr="003B3721">
        <w:t xml:space="preserve">RCC Administrations support the ITU-R activity towards global harmonization of radio spectrum use through reasonable reduction of countries' footnotes to Article 5 of the Radio Regulations. </w:t>
      </w:r>
    </w:p>
    <w:p w14:paraId="5C1135FC" w14:textId="4285AF00" w:rsidR="00462942" w:rsidRPr="003B3721" w:rsidRDefault="00FE4A58" w:rsidP="003B3721">
      <w:pPr>
        <w:pStyle w:val="ECCParagraph"/>
      </w:pPr>
      <w:r>
        <w:t xml:space="preserve">The </w:t>
      </w:r>
      <w:r w:rsidR="00462942" w:rsidRPr="003B3721">
        <w:t>RCC Administrations consider that this agenda item is not intended for addition of country names into the footnotes.</w:t>
      </w:r>
    </w:p>
    <w:p w14:paraId="1B50E31C" w14:textId="77777777" w:rsidR="00462942" w:rsidRPr="003B3721" w:rsidRDefault="00462942" w:rsidP="00462942">
      <w:pPr>
        <w:pStyle w:val="Heading2"/>
        <w:rPr>
          <w:lang w:val="en-GB"/>
        </w:rPr>
      </w:pPr>
      <w:r w:rsidRPr="003B3721">
        <w:rPr>
          <w:lang w:val="en-GB"/>
        </w:rPr>
        <w:t>International organisations</w:t>
      </w:r>
    </w:p>
    <w:p w14:paraId="0925657E" w14:textId="77777777" w:rsidR="00462942" w:rsidRPr="003B3721" w:rsidRDefault="00462942" w:rsidP="00462942">
      <w:pPr>
        <w:pStyle w:val="ECCBreak"/>
        <w:rPr>
          <w:lang w:val="en-GB"/>
        </w:rPr>
      </w:pPr>
      <w:r w:rsidRPr="003B3721">
        <w:rPr>
          <w:lang w:val="en-GB"/>
        </w:rPr>
        <w:t xml:space="preserve">IATA </w:t>
      </w:r>
    </w:p>
    <w:p w14:paraId="7F711F0F" w14:textId="281E8D2F" w:rsidR="00A6011E" w:rsidRPr="00A6011E" w:rsidRDefault="006A323E" w:rsidP="00A6011E">
      <w:pPr>
        <w:pStyle w:val="ECCParagraph"/>
      </w:pPr>
      <w:r>
        <w:t>There is no</w:t>
      </w:r>
      <w:r w:rsidR="00A6011E">
        <w:t xml:space="preserve"> separate </w:t>
      </w:r>
      <w:r>
        <w:t>IATA position paper</w:t>
      </w:r>
      <w:r w:rsidRPr="006A323E">
        <w:t>, prepared for the WRC</w:t>
      </w:r>
      <w:r>
        <w:t>-</w:t>
      </w:r>
      <w:r w:rsidRPr="006A323E">
        <w:t>1</w:t>
      </w:r>
      <w:r>
        <w:t>5</w:t>
      </w:r>
      <w:r w:rsidR="00A6011E">
        <w:t xml:space="preserve">. </w:t>
      </w:r>
      <w:r w:rsidR="00B639AB">
        <w:t>However, t</w:t>
      </w:r>
      <w:r w:rsidR="00A6011E">
        <w:t xml:space="preserve">he IATA’s position was taken into account in the </w:t>
      </w:r>
      <w:r w:rsidR="00A6011E" w:rsidRPr="00A6011E">
        <w:t xml:space="preserve">European Aeronautical Common Position </w:t>
      </w:r>
      <w:r w:rsidR="00A6011E">
        <w:t>(</w:t>
      </w:r>
      <w:r w:rsidR="00A6011E" w:rsidRPr="00A6011E">
        <w:t>EACP</w:t>
      </w:r>
      <w:r w:rsidR="00A6011E">
        <w:t>)</w:t>
      </w:r>
      <w:r w:rsidR="00A6011E" w:rsidRPr="00A6011E">
        <w:t xml:space="preserve"> for</w:t>
      </w:r>
      <w:r w:rsidR="00A6011E">
        <w:t xml:space="preserve"> the</w:t>
      </w:r>
      <w:r w:rsidR="00A6011E" w:rsidRPr="00A6011E">
        <w:t xml:space="preserve"> WRC-15</w:t>
      </w:r>
      <w:r w:rsidR="00A6011E">
        <w:t xml:space="preserve">. </w:t>
      </w:r>
    </w:p>
    <w:p w14:paraId="4BDFA84F" w14:textId="1D976DF7" w:rsidR="00462942" w:rsidRPr="003B3721" w:rsidRDefault="00462942" w:rsidP="00462942">
      <w:pPr>
        <w:pStyle w:val="ECCBreak"/>
        <w:rPr>
          <w:lang w:val="en-GB"/>
        </w:rPr>
      </w:pPr>
      <w:r w:rsidRPr="003B3721">
        <w:rPr>
          <w:lang w:val="en-GB"/>
        </w:rPr>
        <w:t>ICAO (</w:t>
      </w:r>
      <w:r w:rsidR="00D71A78" w:rsidRPr="00D71A78">
        <w:t>17 July 2015</w:t>
      </w:r>
      <w:r w:rsidRPr="003B3721">
        <w:rPr>
          <w:lang w:val="en-GB"/>
        </w:rPr>
        <w:t>)</w:t>
      </w:r>
    </w:p>
    <w:p w14:paraId="01B33F8C" w14:textId="5ED5B148" w:rsidR="00EC3B43" w:rsidRPr="003B3721" w:rsidRDefault="00462942" w:rsidP="00885864">
      <w:pPr>
        <w:pStyle w:val="ECCBulletsLv1"/>
      </w:pPr>
      <w:r w:rsidRPr="003B3721">
        <w:t xml:space="preserve">to support deletion of Nos. 5.181, 5.197 and 5.259, as access to the frequency bands 74.8 – 75.2, 108 – 112 and 328.6 –335.4 MHz by the mobile service is not feasible and could create the potential for harmful interference to important </w:t>
      </w:r>
      <w:proofErr w:type="spellStart"/>
      <w:r w:rsidRPr="003B3721">
        <w:t>radionavigation</w:t>
      </w:r>
      <w:proofErr w:type="spellEnd"/>
      <w:r w:rsidRPr="003B3721">
        <w:t xml:space="preserve"> systems used by aircraft at final approach and landing as well as systems operating in the aeronautical mobile service operating in the frequency band 108 –112 </w:t>
      </w:r>
      <w:proofErr w:type="spellStart"/>
      <w:r w:rsidRPr="003B3721">
        <w:t>MHz.</w:t>
      </w:r>
      <w:proofErr w:type="spellEnd"/>
    </w:p>
    <w:p w14:paraId="55942ACE" w14:textId="77777777" w:rsidR="00D71A78" w:rsidRPr="003B3721" w:rsidRDefault="00D71A78" w:rsidP="00D71A78">
      <w:pPr>
        <w:pStyle w:val="ECCBulletsLv1"/>
      </w:pPr>
      <w:r w:rsidRPr="00B31273">
        <w:t xml:space="preserve">To support deletion of Nos. 5.201 and 5.202, as use by the </w:t>
      </w:r>
      <w:proofErr w:type="gramStart"/>
      <w:r w:rsidRPr="00B31273">
        <w:t>AM(</w:t>
      </w:r>
      <w:proofErr w:type="gramEnd"/>
      <w:r w:rsidRPr="00B31273">
        <w:t>OR)S of the frequency bands 132 – 136 MHz and 136 – 137 MHz in some States may cause harmful interference to aeronautical safety communications.</w:t>
      </w:r>
    </w:p>
    <w:p w14:paraId="2601E1A3" w14:textId="77777777" w:rsidR="00462942" w:rsidRPr="003B3721" w:rsidRDefault="00462942" w:rsidP="00462942">
      <w:pPr>
        <w:pStyle w:val="ECCBulletsLv1"/>
      </w:pPr>
      <w:proofErr w:type="gramStart"/>
      <w:r w:rsidRPr="003B3721">
        <w:t>to</w:t>
      </w:r>
      <w:proofErr w:type="gramEnd"/>
      <w:r w:rsidRPr="003B3721">
        <w:t xml:space="preserve"> support deletion of No. 5.330 as access to the frequency band 1 215 – 1 300 MHz by the fixed and mobile services could potentially cause harmful interference to services used to support aircraft operations.</w:t>
      </w:r>
    </w:p>
    <w:p w14:paraId="3139E389" w14:textId="77777777" w:rsidR="00462942" w:rsidRPr="003B3721" w:rsidRDefault="00462942" w:rsidP="00462942">
      <w:pPr>
        <w:pStyle w:val="ECCBulletsLv1"/>
      </w:pPr>
      <w:proofErr w:type="gramStart"/>
      <w:r w:rsidRPr="003B3721">
        <w:t>to</w:t>
      </w:r>
      <w:proofErr w:type="gramEnd"/>
      <w:r w:rsidRPr="003B3721">
        <w:t xml:space="preserve"> support deletion of No. 5.355 as access to the frequency bands 1 610.6 – 1 613.8 and 1 613.8 – 1 626.5 MHz by the fixed services could potentially jeopardize aeronautical use of these frequency bands.</w:t>
      </w:r>
    </w:p>
    <w:p w14:paraId="14DAD6E3" w14:textId="77777777" w:rsidR="00462942" w:rsidRPr="003B3721" w:rsidRDefault="00462942" w:rsidP="00462942">
      <w:pPr>
        <w:pStyle w:val="ECCBulletsLv1"/>
      </w:pPr>
      <w:r w:rsidRPr="003B3721">
        <w:t xml:space="preserve">to support the deletion of Nos. 5.362B and 5.362C as of 2015 in order to eliminate harmful interference that has been caused by the fixed service to essential aeronautical </w:t>
      </w:r>
      <w:proofErr w:type="spellStart"/>
      <w:r w:rsidRPr="003B3721">
        <w:t>radionavigation</w:t>
      </w:r>
      <w:proofErr w:type="spellEnd"/>
      <w:r w:rsidRPr="003B3721">
        <w:t xml:space="preserve"> satellite functions in the frequency band 1 559 –1 610 MHz and to permit the full utilization of GNSS services to aircraft on a global basis.</w:t>
      </w:r>
    </w:p>
    <w:p w14:paraId="2A728D52" w14:textId="77777777" w:rsidR="00462942" w:rsidRPr="003B3721" w:rsidRDefault="00462942" w:rsidP="00462942">
      <w:pPr>
        <w:pStyle w:val="ECCBulletsLv1"/>
      </w:pPr>
      <w:proofErr w:type="gramStart"/>
      <w:r w:rsidRPr="003B3721">
        <w:t>to</w:t>
      </w:r>
      <w:proofErr w:type="gramEnd"/>
      <w:r w:rsidRPr="003B3721">
        <w:t xml:space="preserve"> support the removal of States in the African region from No. 5.430A to ensure the protection of the safety operation of the aeronautical VSAT in the frequency band 3 400 – 4 200 MHz, where it is allocated on primary basis to the mobile service. </w:t>
      </w:r>
    </w:p>
    <w:p w14:paraId="07A447E0" w14:textId="77777777" w:rsidR="00462942" w:rsidRPr="003B3721" w:rsidRDefault="00462942" w:rsidP="00462942">
      <w:pPr>
        <w:pStyle w:val="ECCBulletsLv1"/>
      </w:pPr>
      <w:proofErr w:type="gramStart"/>
      <w:r w:rsidRPr="003B3721">
        <w:t>to</w:t>
      </w:r>
      <w:proofErr w:type="gramEnd"/>
      <w:r w:rsidRPr="003B3721">
        <w:t xml:space="preserve"> support the deletion of No. 5.439 to ensure the protection of the safety critical operation of radio altimeters in the band 4 200 – 4 400 </w:t>
      </w:r>
      <w:proofErr w:type="spellStart"/>
      <w:r w:rsidRPr="003B3721">
        <w:t>MHz.</w:t>
      </w:r>
      <w:proofErr w:type="spellEnd"/>
    </w:p>
    <w:p w14:paraId="446621FC" w14:textId="77777777" w:rsidR="00462942" w:rsidRPr="003B3721" w:rsidRDefault="00462942" w:rsidP="003B3721">
      <w:pPr>
        <w:pStyle w:val="ECCParagraph"/>
      </w:pPr>
      <w:r w:rsidRPr="003B3721">
        <w:t>Note 1.—Administrations indicated in the footnotes mentioned in the ICAO Position above which are urged to remove their country names from these footnotes are as follows:</w:t>
      </w:r>
    </w:p>
    <w:p w14:paraId="1D329093" w14:textId="77777777" w:rsidR="00462942" w:rsidRPr="003B3721" w:rsidRDefault="00462942" w:rsidP="003B3721">
      <w:pPr>
        <w:pStyle w:val="ECCParagraph"/>
      </w:pPr>
      <w:r w:rsidRPr="003B3721">
        <w:t>No. 5.181 Egypt, Israel and Syrian Arab Republic</w:t>
      </w:r>
    </w:p>
    <w:p w14:paraId="37E10A94" w14:textId="77777777" w:rsidR="00462942" w:rsidRPr="003B3721" w:rsidRDefault="00462942" w:rsidP="003B3721">
      <w:pPr>
        <w:pStyle w:val="ECCParagraph"/>
      </w:pPr>
      <w:r w:rsidRPr="003B3721">
        <w:t>No. 5.197 Syrian Arab Republic</w:t>
      </w:r>
    </w:p>
    <w:p w14:paraId="6100DB16" w14:textId="77777777" w:rsidR="00D71A78" w:rsidRPr="00B31273" w:rsidRDefault="00D71A78" w:rsidP="00D71A78">
      <w:pPr>
        <w:pStyle w:val="ECCParagraph"/>
      </w:pPr>
      <w:r w:rsidRPr="00B31273">
        <w:t>No. 5.201</w:t>
      </w:r>
      <w:r w:rsidRPr="00B31273">
        <w:tab/>
        <w:t>Angola, Armenia, Azerbaijan, Belarus, Bulgaria, Estonia, the Russian Federation, Georgia, Hungary, Iran (Islamic Republic of), Iraq, Japan, Kazakhstan, Latvia, Moldova, Mongolia, Mozambique, Uzbekistan, Papua New Guinea, Poland, Kyrgyzstan, Romania, Tajikistan, Turkmenistan and Ukraine</w:t>
      </w:r>
    </w:p>
    <w:p w14:paraId="78E1C41D" w14:textId="77777777" w:rsidR="00D71A78" w:rsidRPr="003B3721" w:rsidRDefault="00D71A78" w:rsidP="00D71A78">
      <w:pPr>
        <w:pStyle w:val="ECCParagraph"/>
      </w:pPr>
      <w:r w:rsidRPr="00B31273">
        <w:t>No. 5.202</w:t>
      </w:r>
      <w:r w:rsidRPr="00B31273">
        <w:tab/>
        <w:t>Saudi Arabia, Armenia, Azerbaijan, Belarus, Bulgaria, the United Arab Emirates, the Russian Federation, Georgia, Iran (Islamic Republic of), Jordan, Latvia, Moldova, Oman, Uzbekistan, Poland, the Syrian Arab Republic, Kyrgyzstan, Romania, Tajikistan, Turkmenistan and Ukraine</w:t>
      </w:r>
    </w:p>
    <w:p w14:paraId="4F5FABED" w14:textId="77777777" w:rsidR="00462942" w:rsidRPr="003B3721" w:rsidRDefault="00462942" w:rsidP="003B3721">
      <w:pPr>
        <w:pStyle w:val="ECCParagraph"/>
      </w:pPr>
      <w:r w:rsidRPr="003B3721">
        <w:t>No. 5.259 Egypt and Syrian Arab Republic</w:t>
      </w:r>
    </w:p>
    <w:p w14:paraId="24538CF9" w14:textId="77777777" w:rsidR="00462942" w:rsidRPr="003B3721" w:rsidRDefault="00462942" w:rsidP="003B3721">
      <w:pPr>
        <w:pStyle w:val="ECCParagraph"/>
      </w:pPr>
      <w:r w:rsidRPr="003B3721">
        <w:t>No. 5.330 Angola, Bahrain, Bangladesh, Cameroon, Chad, Djibouti, Eritrea, Ethiopia, Guyana, India, Indonesia, Iran (Islamic Republic of), Iraq, Israel, Japan, Jordan, Kuwait, Nepal, Oman, Pakistan, the Philippines, Qatar, Saudi Arabia, Somalia, Sudan, South Sudan, Syrian Arab Republic, Togo, United Arab Emirates, and Yemen</w:t>
      </w:r>
    </w:p>
    <w:p w14:paraId="3453F92F" w14:textId="77777777" w:rsidR="00462942" w:rsidRPr="003B3721" w:rsidRDefault="00462942" w:rsidP="003B3721">
      <w:pPr>
        <w:pStyle w:val="ECCParagraph"/>
      </w:pPr>
      <w:r w:rsidRPr="003B3721">
        <w:t>No. 5.355 Bahrain, Bangladesh, Congo (Rep of the), Djibouti, Egypt, Eritrea, Iraq, Israel, Kuwait, Qatar, Syrian Arab Republic, Somalia, Sudan, Chad, Togo and Yemen</w:t>
      </w:r>
    </w:p>
    <w:p w14:paraId="148B59EB" w14:textId="77777777" w:rsidR="00462942" w:rsidRPr="003B3721" w:rsidRDefault="00462942" w:rsidP="003B3721">
      <w:pPr>
        <w:pStyle w:val="ECCParagraph"/>
      </w:pPr>
      <w:r w:rsidRPr="003B3721">
        <w:t>No. 5.362B Algeria, Armenia, Azerbaijan, Belarus, Benin, Cameroon, Democratic People’s Republic of Korea, Gabon, Georgia, Guinea, Guinea-Bissau, Jordan, Kazakhstan, Kyrgyzstan, Lithuania, Mali, Mauritania, Nigeria, Pakistan, Poland, Romania, Russian Federation, Saudi Arabia, Senegal, Syrian Arab Republic, Tajikistan, Tanzania, Turkmenistan, Tunisia, Ukraine, and Uzbekistan</w:t>
      </w:r>
    </w:p>
    <w:p w14:paraId="410537AE" w14:textId="77777777" w:rsidR="00462942" w:rsidRPr="003B3721" w:rsidRDefault="00462942" w:rsidP="003B3721">
      <w:pPr>
        <w:pStyle w:val="ECCParagraph"/>
      </w:pPr>
      <w:r w:rsidRPr="003B3721">
        <w:t>No. 5.362C Chad, Congo, Eritrea, Iraq, Israel, Jordan, Qatar, Somalia, Sudan, South Sudan, Syrian Arab Republic, Togo, and Yemen</w:t>
      </w:r>
    </w:p>
    <w:p w14:paraId="0035E79B" w14:textId="77777777" w:rsidR="00462942" w:rsidRPr="003B3721" w:rsidRDefault="00462942" w:rsidP="003B3721">
      <w:pPr>
        <w:pStyle w:val="ECCParagraph"/>
      </w:pPr>
      <w:r w:rsidRPr="003B3721">
        <w:t>No. 5.430A</w:t>
      </w:r>
      <w:r w:rsidRPr="003B3721">
        <w:tab/>
        <w:t>Algeria, Saudi Arabia, Bahrain, Benin, Botswana, Burkina Faso, Cameroon, Congo (Rep. of the), Côte d'Ivoire, Egypt, French overseas departments and communities in Region 1, Gabon, Guinea, Israel, Jordan, Kuwait, Lesotho, Malawi, Mali, Morocco, Mauritania, Mozambique, Namibia, Niger, Oman, Qatar, the Syrian Arab Republic, the Dem. Rep. of the Congo, Senegal, Sierra Leone, South Africa, Swaziland, Chad, Togo, Tunisia, Zambia and Zimbabwe</w:t>
      </w:r>
    </w:p>
    <w:p w14:paraId="2F02CD2C" w14:textId="77777777" w:rsidR="00462942" w:rsidRPr="003B3721" w:rsidRDefault="00462942" w:rsidP="003B3721">
      <w:pPr>
        <w:pStyle w:val="ECCParagraph"/>
      </w:pPr>
      <w:r w:rsidRPr="003B3721">
        <w:t>No. 5.439 Iran (Islamic Republic of)</w:t>
      </w:r>
    </w:p>
    <w:p w14:paraId="1985DCBE" w14:textId="72A58F50" w:rsidR="00462942" w:rsidRPr="003B3721" w:rsidRDefault="00462942" w:rsidP="00462942">
      <w:pPr>
        <w:pStyle w:val="ECCBreak"/>
        <w:rPr>
          <w:lang w:val="en-GB"/>
        </w:rPr>
      </w:pPr>
      <w:r w:rsidRPr="003B3721">
        <w:rPr>
          <w:lang w:val="en-GB"/>
        </w:rPr>
        <w:t>IMO (</w:t>
      </w:r>
      <w:r w:rsidR="00C03C34" w:rsidRPr="00C03C34">
        <w:rPr>
          <w:lang w:val="en-GB"/>
        </w:rPr>
        <w:t>24 June 2015</w:t>
      </w:r>
      <w:r w:rsidRPr="003B3721">
        <w:rPr>
          <w:lang w:val="en-GB"/>
        </w:rPr>
        <w:t>)</w:t>
      </w:r>
    </w:p>
    <w:p w14:paraId="3F721906" w14:textId="50F7EF4E" w:rsidR="00462942" w:rsidRPr="003B3721" w:rsidRDefault="00C03C34" w:rsidP="003B3721">
      <w:pPr>
        <w:pStyle w:val="ECCParagraph"/>
      </w:pPr>
      <w:r>
        <w:t>T</w:t>
      </w:r>
      <w:r w:rsidR="00462942" w:rsidRPr="003B3721">
        <w:t>here is no consideration of AI 8</w:t>
      </w:r>
      <w:r w:rsidRPr="00C03C34">
        <w:t xml:space="preserve"> </w:t>
      </w:r>
      <w:r>
        <w:t xml:space="preserve">in the </w:t>
      </w:r>
      <w:r w:rsidRPr="00C03C34">
        <w:t xml:space="preserve">IMO </w:t>
      </w:r>
      <w:r>
        <w:t>Position on</w:t>
      </w:r>
      <w:r w:rsidRPr="00C03C34">
        <w:t xml:space="preserve"> WRC-15 A</w:t>
      </w:r>
      <w:r>
        <w:t>genda items concerning matters relating to Maritime Services</w:t>
      </w:r>
      <w:r w:rsidR="00462942" w:rsidRPr="003B3721">
        <w:t>.</w:t>
      </w:r>
    </w:p>
    <w:p w14:paraId="1736D745" w14:textId="52A4596D" w:rsidR="00462942" w:rsidRPr="003B3721" w:rsidRDefault="00462942" w:rsidP="00462942">
      <w:pPr>
        <w:pStyle w:val="ECCBreak"/>
        <w:rPr>
          <w:lang w:val="en-GB"/>
        </w:rPr>
      </w:pPr>
      <w:r w:rsidRPr="003B3721">
        <w:rPr>
          <w:lang w:val="en-GB"/>
        </w:rPr>
        <w:t>NATO (</w:t>
      </w:r>
      <w:r w:rsidR="002A54B2" w:rsidRPr="00A32768">
        <w:rPr>
          <w:lang w:val="en-GB"/>
        </w:rPr>
        <w:t>June</w:t>
      </w:r>
      <w:r w:rsidRPr="003B3721">
        <w:rPr>
          <w:lang w:val="en-GB"/>
        </w:rPr>
        <w:t xml:space="preserve"> 2015)</w:t>
      </w:r>
    </w:p>
    <w:p w14:paraId="2DED2E9C" w14:textId="06079F7D" w:rsidR="00462942" w:rsidRPr="003B3721" w:rsidRDefault="00462942" w:rsidP="003B3721">
      <w:pPr>
        <w:pStyle w:val="ECCParagraph"/>
      </w:pPr>
      <w:r w:rsidRPr="003B3721">
        <w:t>The AI 8 is not covered by the NATO Military Position for WRC-15.</w:t>
      </w:r>
    </w:p>
    <w:p w14:paraId="7F21E784" w14:textId="77777777" w:rsidR="00462942" w:rsidRPr="003B3721" w:rsidRDefault="00462942" w:rsidP="00462942">
      <w:pPr>
        <w:pStyle w:val="ECCBreak"/>
        <w:rPr>
          <w:lang w:val="en-GB"/>
        </w:rPr>
      </w:pPr>
      <w:r w:rsidRPr="003B3721">
        <w:rPr>
          <w:lang w:val="en-GB"/>
        </w:rPr>
        <w:t>SFCG (July 2014)</w:t>
      </w:r>
    </w:p>
    <w:p w14:paraId="52BBB2C8" w14:textId="556263D6" w:rsidR="00462942" w:rsidRPr="003B3721" w:rsidRDefault="00462942" w:rsidP="003B3721">
      <w:pPr>
        <w:pStyle w:val="ECCParagraph"/>
      </w:pPr>
      <w:r w:rsidRPr="003B3721">
        <w:t xml:space="preserve">In the objectives of SFCG for WRC-15 the </w:t>
      </w:r>
      <w:r w:rsidR="00B9513D">
        <w:t>AI</w:t>
      </w:r>
      <w:r w:rsidR="00B9513D" w:rsidRPr="003B3721">
        <w:t xml:space="preserve"> </w:t>
      </w:r>
      <w:r w:rsidRPr="003B3721">
        <w:t>8 is not identified as affecting space science services.</w:t>
      </w:r>
    </w:p>
    <w:p w14:paraId="05C677DB" w14:textId="3A9CF10B" w:rsidR="00462942" w:rsidRPr="003B3721" w:rsidRDefault="00462942" w:rsidP="00462942">
      <w:pPr>
        <w:pStyle w:val="ECCBreak"/>
        <w:rPr>
          <w:lang w:val="en-GB"/>
        </w:rPr>
      </w:pPr>
      <w:r w:rsidRPr="003B3721">
        <w:rPr>
          <w:lang w:val="en-GB"/>
        </w:rPr>
        <w:t>WMO (</w:t>
      </w:r>
      <w:r w:rsidR="00FE3139" w:rsidRPr="00A32768">
        <w:rPr>
          <w:lang w:val="en-GB"/>
        </w:rPr>
        <w:t>26 August 2915</w:t>
      </w:r>
      <w:r w:rsidRPr="003B3721">
        <w:rPr>
          <w:lang w:val="en-GB"/>
        </w:rPr>
        <w:t xml:space="preserve">) </w:t>
      </w:r>
    </w:p>
    <w:p w14:paraId="29F0ADD4" w14:textId="31D806D8" w:rsidR="00462942" w:rsidRPr="003B3721" w:rsidRDefault="00462942" w:rsidP="003B3721">
      <w:pPr>
        <w:pStyle w:val="ECCParagraph"/>
      </w:pPr>
      <w:r w:rsidRPr="003B3721">
        <w:t xml:space="preserve">In the WMO preliminary position on </w:t>
      </w:r>
      <w:r w:rsidR="00FE3139">
        <w:t xml:space="preserve">the </w:t>
      </w:r>
      <w:r w:rsidRPr="003B3721">
        <w:t xml:space="preserve">WRC-15 Agenda the </w:t>
      </w:r>
      <w:r w:rsidR="00FE3139">
        <w:t>AI</w:t>
      </w:r>
      <w:r w:rsidR="00FE3139" w:rsidRPr="003B3721">
        <w:t xml:space="preserve"> </w:t>
      </w:r>
      <w:r w:rsidRPr="003B3721">
        <w:t>8 is not indicated as having any positive or negative effect on development and operation of meteorological systems and applications or as potentially having an impact on WMO interests.</w:t>
      </w:r>
    </w:p>
    <w:p w14:paraId="11496A5F" w14:textId="77777777" w:rsidR="00462942" w:rsidRPr="003B3721" w:rsidRDefault="00462942" w:rsidP="00462942">
      <w:pPr>
        <w:pStyle w:val="ECCBreak"/>
        <w:rPr>
          <w:lang w:val="en-GB"/>
        </w:rPr>
      </w:pPr>
      <w:r w:rsidRPr="003B3721">
        <w:rPr>
          <w:lang w:val="en-GB"/>
        </w:rPr>
        <w:t>IARU (7 January 2015)</w:t>
      </w:r>
    </w:p>
    <w:p w14:paraId="48827582" w14:textId="77777777" w:rsidR="00462942" w:rsidRPr="003B3721" w:rsidRDefault="00462942" w:rsidP="003B3721">
      <w:pPr>
        <w:pStyle w:val="ECCParagraph"/>
      </w:pPr>
      <w:r w:rsidRPr="003B3721">
        <w:t>There are a number of country footnotes that apply to amateur service allocations, some of which appear to be obsolete. In particular, the IARU invites the administrations listed in Nos. 5.98, 5.99, 5.102, 5.119, and 5.122 relating to the bands 1810-1830 kHz, 1850-2000 kHz, 3500-3750 kHz, and 3750-4000 kHz to consider proposing the deletion of their country names from these footnotes.</w:t>
      </w:r>
    </w:p>
    <w:p w14:paraId="4FE2E281" w14:textId="77777777" w:rsidR="00462942" w:rsidRPr="003B3721" w:rsidRDefault="00462942" w:rsidP="00462942">
      <w:pPr>
        <w:pStyle w:val="Heading2"/>
        <w:rPr>
          <w:lang w:val="en-GB"/>
        </w:rPr>
      </w:pPr>
      <w:r w:rsidRPr="003B3721">
        <w:rPr>
          <w:lang w:val="en-GB"/>
        </w:rPr>
        <w:t>OTHER INTERNATIONAL AND Regional organisations</w:t>
      </w:r>
    </w:p>
    <w:p w14:paraId="4E184661" w14:textId="77777777" w:rsidR="00462942" w:rsidRPr="003B3721" w:rsidRDefault="00462942" w:rsidP="00462942">
      <w:pPr>
        <w:pStyle w:val="ECCBreak"/>
        <w:rPr>
          <w:lang w:val="en-GB"/>
        </w:rPr>
      </w:pPr>
      <w:r w:rsidRPr="003B3721">
        <w:rPr>
          <w:lang w:val="en-GB"/>
        </w:rPr>
        <w:t>ESA</w:t>
      </w:r>
    </w:p>
    <w:p w14:paraId="1450D713" w14:textId="77777777" w:rsidR="00462942" w:rsidRPr="003B3721" w:rsidRDefault="00462942" w:rsidP="003B3721">
      <w:pPr>
        <w:pStyle w:val="ECCParagraph"/>
      </w:pPr>
      <w:r w:rsidRPr="003B3721">
        <w:t>Supports the SFCG positions</w:t>
      </w:r>
    </w:p>
    <w:p w14:paraId="7C57B397" w14:textId="77777777" w:rsidR="00462942" w:rsidRPr="003B3721" w:rsidRDefault="00462942" w:rsidP="00462942">
      <w:pPr>
        <w:pStyle w:val="ECCBreak"/>
        <w:rPr>
          <w:lang w:val="en-GB"/>
        </w:rPr>
      </w:pPr>
      <w:r w:rsidRPr="003B3721">
        <w:rPr>
          <w:lang w:val="en-GB"/>
        </w:rPr>
        <w:t>EUMETNET (06 January 2015)</w:t>
      </w:r>
    </w:p>
    <w:p w14:paraId="4B9190D4" w14:textId="2B3BE45E" w:rsidR="00462942" w:rsidRPr="003B3721" w:rsidRDefault="00462942" w:rsidP="003B3721">
      <w:pPr>
        <w:pStyle w:val="ECCParagraph"/>
      </w:pPr>
      <w:r w:rsidRPr="003B3721">
        <w:t xml:space="preserve">Supports </w:t>
      </w:r>
      <w:r w:rsidR="00FE3139">
        <w:t xml:space="preserve">the </w:t>
      </w:r>
      <w:r w:rsidRPr="003B3721">
        <w:t>WMO positions</w:t>
      </w:r>
    </w:p>
    <w:p w14:paraId="2A6E014A" w14:textId="08AC5A96" w:rsidR="00462942" w:rsidRDefault="00462942" w:rsidP="00462942">
      <w:pPr>
        <w:pStyle w:val="ECCBreak"/>
      </w:pPr>
      <w:proofErr w:type="spellStart"/>
      <w:r w:rsidRPr="003B3721">
        <w:rPr>
          <w:lang w:val="en-GB"/>
        </w:rPr>
        <w:t>Eurocontrol</w:t>
      </w:r>
      <w:proofErr w:type="spellEnd"/>
      <w:r w:rsidR="007423E8">
        <w:t xml:space="preserve"> (28 May 2015)</w:t>
      </w:r>
    </w:p>
    <w:p w14:paraId="3D3C59F5" w14:textId="77777777" w:rsidR="00885864" w:rsidRDefault="007423E8" w:rsidP="007423E8">
      <w:pPr>
        <w:pStyle w:val="ECCParagraph"/>
      </w:pPr>
      <w:r w:rsidRPr="00F211BF">
        <w:t xml:space="preserve">The European Aeronautical Common Position </w:t>
      </w:r>
      <w:r>
        <w:t xml:space="preserve">(EACP) </w:t>
      </w:r>
      <w:r w:rsidRPr="00F211BF">
        <w:t>for the</w:t>
      </w:r>
      <w:r>
        <w:t xml:space="preserve"> WRC-15</w:t>
      </w:r>
      <w:r w:rsidRPr="00883757">
        <w:t xml:space="preserve"> </w:t>
      </w:r>
      <w:r w:rsidRPr="00F211BF">
        <w:t>supports ICAO position in this agenda item</w:t>
      </w:r>
      <w:r w:rsidR="00885864">
        <w:t>.</w:t>
      </w:r>
    </w:p>
    <w:p w14:paraId="6739797C" w14:textId="776413D4" w:rsidR="00885864" w:rsidRPr="00885864" w:rsidRDefault="00885864" w:rsidP="00885864">
      <w:pPr>
        <w:pStyle w:val="ECCParagraph"/>
      </w:pPr>
      <w:r w:rsidRPr="00885864">
        <w:t>To support deletion of Nos. 5.181, 5.197 and 5.259, as access to the frequency bands 74.8</w:t>
      </w:r>
      <w:r w:rsidR="0016498A">
        <w:t>-</w:t>
      </w:r>
      <w:r w:rsidRPr="00885864">
        <w:t xml:space="preserve"> 75.2, 108</w:t>
      </w:r>
      <w:r w:rsidR="0016498A">
        <w:t>-</w:t>
      </w:r>
      <w:r w:rsidRPr="00885864">
        <w:t xml:space="preserve"> 112 and 328.6 –335.4 MHz by the mobile service is not feasible and could create the potential for harmful interference to important </w:t>
      </w:r>
      <w:proofErr w:type="spellStart"/>
      <w:r w:rsidRPr="00885864">
        <w:t>radionavigation</w:t>
      </w:r>
      <w:proofErr w:type="spellEnd"/>
      <w:r w:rsidRPr="00885864">
        <w:t xml:space="preserve"> systems used by aircraft at final approach and landing as well as systems operating in the aeronautical mobile service operating in the frequency band 108</w:t>
      </w:r>
      <w:r w:rsidR="0016498A">
        <w:t>-</w:t>
      </w:r>
      <w:r w:rsidRPr="00885864">
        <w:t xml:space="preserve"> 112 </w:t>
      </w:r>
      <w:proofErr w:type="spellStart"/>
      <w:r w:rsidRPr="00885864">
        <w:t>MHz.</w:t>
      </w:r>
      <w:proofErr w:type="spellEnd"/>
    </w:p>
    <w:p w14:paraId="22F67E0A" w14:textId="333B091A" w:rsidR="00885864" w:rsidRPr="00885864" w:rsidRDefault="00885864" w:rsidP="00885864">
      <w:pPr>
        <w:pStyle w:val="ECCParagraph"/>
      </w:pPr>
      <w:r w:rsidRPr="00885864">
        <w:t xml:space="preserve">To support deletion of Nos. 5.201 and 5.202, as use by the </w:t>
      </w:r>
      <w:proofErr w:type="gramStart"/>
      <w:r w:rsidRPr="00885864">
        <w:t>AM(</w:t>
      </w:r>
      <w:proofErr w:type="gramEnd"/>
      <w:r w:rsidRPr="00885864">
        <w:t>OR)S of the frequency bands 132</w:t>
      </w:r>
      <w:r w:rsidR="0016498A">
        <w:t>-</w:t>
      </w:r>
      <w:r w:rsidRPr="00885864">
        <w:t>136 MHz and 136</w:t>
      </w:r>
      <w:r w:rsidR="0016498A">
        <w:t>-</w:t>
      </w:r>
      <w:r w:rsidRPr="00885864">
        <w:t>137 MHz in some States may cause harmful interference to aeronautical safety communications.</w:t>
      </w:r>
    </w:p>
    <w:p w14:paraId="654E0000" w14:textId="551D972F" w:rsidR="00885864" w:rsidRPr="00885864" w:rsidRDefault="00885864" w:rsidP="00885864">
      <w:pPr>
        <w:pStyle w:val="ECCParagraph"/>
      </w:pPr>
      <w:r w:rsidRPr="00885864">
        <w:t>To support deletion of No. 5.330 as access to the frequency band 1 215</w:t>
      </w:r>
      <w:r w:rsidR="0016498A">
        <w:t>-</w:t>
      </w:r>
      <w:r w:rsidRPr="00885864">
        <w:t xml:space="preserve"> 1 300 MHz by the fixed and mobile services could potentially cause harmful interference to services used to support aircraft operations.</w:t>
      </w:r>
    </w:p>
    <w:p w14:paraId="7C62ECF1" w14:textId="72E7F1CB" w:rsidR="00885864" w:rsidRPr="00885864" w:rsidRDefault="00885864" w:rsidP="00885864">
      <w:pPr>
        <w:pStyle w:val="ECCParagraph"/>
      </w:pPr>
      <w:r w:rsidRPr="00885864">
        <w:t>To support deletion of No. 5.355 as access to the frequency bands 1 610.6</w:t>
      </w:r>
      <w:r w:rsidR="0016498A">
        <w:t>-</w:t>
      </w:r>
      <w:r w:rsidRPr="00885864">
        <w:t>1 613.8 and 1 613.8</w:t>
      </w:r>
      <w:r w:rsidR="0016498A">
        <w:t>-</w:t>
      </w:r>
      <w:r w:rsidRPr="00885864">
        <w:t>1 626.5 MHz by the fixed services could potentially jeopardize aeronautical use of these frequency bands.</w:t>
      </w:r>
    </w:p>
    <w:p w14:paraId="7A28DDCC" w14:textId="77777777" w:rsidR="00885864" w:rsidRPr="00885864" w:rsidRDefault="00885864" w:rsidP="00885864">
      <w:pPr>
        <w:pStyle w:val="ECCParagraph"/>
      </w:pPr>
      <w:r w:rsidRPr="00885864">
        <w:t xml:space="preserve">To support the deletion of Nos. 5.362B and 5.362C as of 2015 in order to eliminate harmful interference that has been caused by the fixed service to essential aeronautical </w:t>
      </w:r>
      <w:proofErr w:type="spellStart"/>
      <w:r w:rsidRPr="00885864">
        <w:t>radionavigation</w:t>
      </w:r>
      <w:proofErr w:type="spellEnd"/>
      <w:r w:rsidRPr="00885864">
        <w:t xml:space="preserve"> satellite functions in the band 1 559 –1 610 MHz and to permit the full utilization of GNSS services to aircraft on a global basis.</w:t>
      </w:r>
    </w:p>
    <w:p w14:paraId="0CD1CBE1" w14:textId="2541D65E" w:rsidR="00885864" w:rsidRPr="00885864" w:rsidRDefault="00885864" w:rsidP="00885864">
      <w:pPr>
        <w:pStyle w:val="ECCParagraph"/>
      </w:pPr>
      <w:proofErr w:type="gramStart"/>
      <w:r w:rsidRPr="00885864">
        <w:t>To support the removal of States in the African region from No. 5.430A to ensure the protection of the safety operation of the aeronautical VSA</w:t>
      </w:r>
      <w:r w:rsidR="0016498A">
        <w:t>T in the frequency band 3 400-</w:t>
      </w:r>
      <w:r w:rsidRPr="00885864">
        <w:t>4 200 MHz, where it is allocated on primary basis to the mobile service.</w:t>
      </w:r>
      <w:proofErr w:type="gramEnd"/>
    </w:p>
    <w:p w14:paraId="10FC6A39" w14:textId="3A30231E" w:rsidR="00885864" w:rsidRDefault="00885864" w:rsidP="007423E8">
      <w:pPr>
        <w:pStyle w:val="ECCParagraph"/>
      </w:pPr>
      <w:proofErr w:type="gramStart"/>
      <w:r w:rsidRPr="00885864">
        <w:t>To support the deletion of No. 5.439 to ensure the protection of the safety critical operation of radio altimeter</w:t>
      </w:r>
      <w:r w:rsidR="0016498A">
        <w:t>s in the frequency band 4 200-</w:t>
      </w:r>
      <w:r w:rsidRPr="00885864">
        <w:t xml:space="preserve">4 400 </w:t>
      </w:r>
      <w:proofErr w:type="spellStart"/>
      <w:r w:rsidRPr="00885864">
        <w:t>MHz.</w:t>
      </w:r>
      <w:proofErr w:type="spellEnd"/>
      <w:proofErr w:type="gramEnd"/>
    </w:p>
    <w:p w14:paraId="5934396A" w14:textId="459987A5" w:rsidR="00462942" w:rsidRPr="003B3721" w:rsidRDefault="007423E8" w:rsidP="003B3721">
      <w:pPr>
        <w:pStyle w:val="ECCParagraph"/>
      </w:pPr>
      <w:r>
        <w:t xml:space="preserve">This EACP is </w:t>
      </w:r>
      <w:r w:rsidRPr="00F211BF">
        <w:t>developed through the independent European Aeronautical Spectrum Frequency Consultation Group (ASFCG) comprised of European civil aviation authorities, the European Commission, ICAO, EUROCONTROL, IATA, NATO, air navigation service providers (ANSPs) and other stakeholders</w:t>
      </w:r>
      <w:r>
        <w:t>.</w:t>
      </w:r>
    </w:p>
    <w:p w14:paraId="438B86ED" w14:textId="77777777" w:rsidR="00462942" w:rsidRPr="003B3721" w:rsidRDefault="00462942" w:rsidP="00462942">
      <w:pPr>
        <w:pStyle w:val="ECCAnnexheading1"/>
        <w:rPr>
          <w:lang w:val="en-GB"/>
        </w:rPr>
      </w:pPr>
      <w:r w:rsidRPr="003B3721">
        <w:rPr>
          <w:lang w:val="en-GB"/>
        </w:rPr>
        <w:t xml:space="preserve"> The list of CEPT countries footnotes</w:t>
      </w:r>
    </w:p>
    <w:p w14:paraId="5AC40FC2" w14:textId="563EF906" w:rsidR="00462942" w:rsidRPr="003B3721" w:rsidRDefault="00462942" w:rsidP="003B3721">
      <w:pPr>
        <w:pStyle w:val="ECCParagraph"/>
      </w:pPr>
      <w:r w:rsidRPr="003B3721">
        <w:rPr>
          <w:rStyle w:val="ECCHLbold"/>
        </w:rPr>
        <w:t>5.54B</w:t>
      </w:r>
      <w:r w:rsidRPr="003B3721">
        <w:t xml:space="preserve"> </w:t>
      </w:r>
      <w:r w:rsidRPr="003B3721">
        <w:tab/>
        <w:t>Additional allocation:</w:t>
      </w:r>
      <w:r w:rsidR="00853F21">
        <w:t xml:space="preserve"> </w:t>
      </w:r>
      <w:r w:rsidRPr="003B3721">
        <w:t xml:space="preserve">in Algeria, Saudi Arabia, Egypt, the United Arab Emirates, the Russian Federation, Iraq, Lebanon, Morocco, Qatar, the Syrian Arab Republic, Sudan and Tunisia, the frequency band 8.3-9 kHz is also allocated to the </w:t>
      </w:r>
      <w:proofErr w:type="spellStart"/>
      <w:r w:rsidRPr="003B3721">
        <w:t>radionavigation</w:t>
      </w:r>
      <w:proofErr w:type="spellEnd"/>
      <w:r w:rsidRPr="003B3721">
        <w:t>, fixed and mobile services on a primary basis. (WRC 12)</w:t>
      </w:r>
    </w:p>
    <w:p w14:paraId="2E9D6144" w14:textId="527D535A" w:rsidR="00462942" w:rsidRPr="003B3721" w:rsidRDefault="00462942" w:rsidP="003B3721">
      <w:pPr>
        <w:pStyle w:val="ECCParagraph"/>
      </w:pPr>
      <w:r w:rsidRPr="003B3721">
        <w:rPr>
          <w:rStyle w:val="ECCHLbold"/>
        </w:rPr>
        <w:t>5.55</w:t>
      </w:r>
      <w:r w:rsidRPr="003B3721">
        <w:rPr>
          <w:rStyle w:val="ECCHLbold"/>
        </w:rPr>
        <w:tab/>
      </w:r>
      <w:r w:rsidRPr="003B3721">
        <w:rPr>
          <w:rStyle w:val="ECCHLbold"/>
        </w:rPr>
        <w:tab/>
      </w:r>
      <w:r w:rsidRPr="003B3721">
        <w:t>Additional allocation:</w:t>
      </w:r>
      <w:r w:rsidR="00853F21">
        <w:t xml:space="preserve"> </w:t>
      </w:r>
      <w:r w:rsidRPr="003B3721">
        <w:t xml:space="preserve">in Armenia, Azerbaijan, the Russian Federation, Georgia, Kyrgyzstan, Tajikistan and Turkmenistan, the band 14-17 kHz is also allocated to the </w:t>
      </w:r>
      <w:proofErr w:type="spellStart"/>
      <w:r w:rsidRPr="003B3721">
        <w:t>radionavigation</w:t>
      </w:r>
      <w:proofErr w:type="spellEnd"/>
      <w:r w:rsidRPr="003B3721">
        <w:t xml:space="preserve"> service on a primary basis.</w:t>
      </w:r>
      <w:r w:rsidR="00853F21">
        <w:t xml:space="preserve"> </w:t>
      </w:r>
      <w:r w:rsidRPr="003B3721">
        <w:t>(WRC 07)</w:t>
      </w:r>
    </w:p>
    <w:p w14:paraId="66A934BC" w14:textId="2647AED8" w:rsidR="00462942" w:rsidRPr="003B3721" w:rsidRDefault="00462942" w:rsidP="003B3721">
      <w:pPr>
        <w:pStyle w:val="ECCParagraph"/>
      </w:pPr>
      <w:r w:rsidRPr="003B3721">
        <w:rPr>
          <w:rStyle w:val="ECCHLbold"/>
        </w:rPr>
        <w:t>5.56</w:t>
      </w:r>
      <w:r w:rsidRPr="003B3721">
        <w:rPr>
          <w:rStyle w:val="ECCHLbold"/>
        </w:rPr>
        <w:tab/>
      </w:r>
      <w:r w:rsidRPr="003B3721">
        <w:tab/>
        <w:t>The stations of services to which the bands 14-19.95 kHz and 20.05-70 kHz and in Region 1 also the bands 72-84 kHz and 86-90 kHz are allocated may transmit standard frequency and time signals. Such stations shall be afforded protection from harmful interference. In Armenia, Azerbaijan, Belarus, the Russian Federation, Georgia, Kazakhstan, Kyrgyzstan, Tajikistan and Turkmenistan, the frequencies 25 kHz and 50 kHz will be used for this purpose under the same conditions.</w:t>
      </w:r>
      <w:r w:rsidR="00853F21">
        <w:t xml:space="preserve"> </w:t>
      </w:r>
      <w:r w:rsidRPr="003B3721">
        <w:t xml:space="preserve"> (WRC 12)</w:t>
      </w:r>
    </w:p>
    <w:p w14:paraId="0458F1A2" w14:textId="795AA37C" w:rsidR="00462942" w:rsidRPr="003B3721" w:rsidRDefault="00462942" w:rsidP="003B3721">
      <w:pPr>
        <w:pStyle w:val="ECCParagraph"/>
      </w:pPr>
      <w:r w:rsidRPr="003B3721">
        <w:rPr>
          <w:rStyle w:val="ECCHLbold"/>
        </w:rPr>
        <w:t>5.58</w:t>
      </w:r>
      <w:r w:rsidRPr="003B3721">
        <w:rPr>
          <w:rStyle w:val="ECCHLbold"/>
        </w:rPr>
        <w:tab/>
      </w:r>
      <w:r w:rsidRPr="003B3721">
        <w:tab/>
        <w:t>Additional allocation:</w:t>
      </w:r>
      <w:r w:rsidR="00853F21">
        <w:t xml:space="preserve"> </w:t>
      </w:r>
      <w:r w:rsidRPr="003B3721">
        <w:t xml:space="preserve">in Armenia, Azerbaijan, the Russian Federation, Georgia, Kazakhstan, Kyrgyzstan, Tajikistan and Turkmenistan, the band 67-70 kHz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 2000)</w:t>
      </w:r>
    </w:p>
    <w:p w14:paraId="633A8574" w14:textId="4B518F36" w:rsidR="00462942" w:rsidRPr="003B3721" w:rsidRDefault="00462942" w:rsidP="003B3721">
      <w:pPr>
        <w:pStyle w:val="ECCParagraph"/>
      </w:pPr>
      <w:r w:rsidRPr="003B3721">
        <w:rPr>
          <w:rStyle w:val="ECCHLbold"/>
        </w:rPr>
        <w:t>5.66</w:t>
      </w:r>
      <w:r w:rsidRPr="003B3721">
        <w:rPr>
          <w:rStyle w:val="ECCHLbold"/>
        </w:rPr>
        <w:tab/>
      </w:r>
      <w:r w:rsidRPr="003B3721">
        <w:tab/>
        <w:t>Different category of service:</w:t>
      </w:r>
      <w:r w:rsidR="00853F21">
        <w:t xml:space="preserve"> </w:t>
      </w:r>
      <w:r w:rsidRPr="003B3721">
        <w:t xml:space="preserve">in Germany, the </w:t>
      </w:r>
      <w:proofErr w:type="gramStart"/>
      <w:r w:rsidRPr="003B3721">
        <w:t xml:space="preserve">allocation of the band 115-117.6 kHz to the fixed and maritime mobile services is on a primary basis (see No. 5.33) and to the </w:t>
      </w:r>
      <w:proofErr w:type="spellStart"/>
      <w:r w:rsidRPr="003B3721">
        <w:t>radionavigation</w:t>
      </w:r>
      <w:proofErr w:type="spellEnd"/>
      <w:r w:rsidRPr="003B3721">
        <w:t xml:space="preserve"> service on a secondary basis (see</w:t>
      </w:r>
      <w:proofErr w:type="gramEnd"/>
      <w:r w:rsidRPr="003B3721">
        <w:t xml:space="preserve"> No. 5.32).</w:t>
      </w:r>
    </w:p>
    <w:p w14:paraId="571E966B" w14:textId="74233119" w:rsidR="00462942" w:rsidRPr="003B3721" w:rsidRDefault="00462942" w:rsidP="003B3721">
      <w:pPr>
        <w:pStyle w:val="ECCParagraph"/>
      </w:pPr>
      <w:r w:rsidRPr="003B3721">
        <w:rPr>
          <w:rStyle w:val="ECCHLbold"/>
        </w:rPr>
        <w:t>5.75</w:t>
      </w:r>
      <w:r w:rsidRPr="003B3721">
        <w:rPr>
          <w:rStyle w:val="ECCHLbold"/>
        </w:rPr>
        <w:tab/>
      </w:r>
      <w:r w:rsidRPr="003B3721">
        <w:tab/>
        <w:t>Different category of service:</w:t>
      </w:r>
      <w:r w:rsidR="00853F21">
        <w:t xml:space="preserve"> </w:t>
      </w:r>
      <w:r w:rsidRPr="003B3721">
        <w:t xml:space="preserve">in Armenia, Azerbaijan, Belarus, the Russian Federation, Georgia, Moldova, Kyrgyzstan, Tajikistan, Turkmenistan, Ukraine and the Black Sea areas of Romania, the allocation of the band 315-325 kHz to the maritime </w:t>
      </w:r>
      <w:proofErr w:type="spellStart"/>
      <w:r w:rsidRPr="003B3721">
        <w:t>radionavigation</w:t>
      </w:r>
      <w:proofErr w:type="spellEnd"/>
      <w:r w:rsidRPr="003B3721">
        <w:t xml:space="preserve"> service is on a primary basis under the condition that in the Baltic Sea area, the assignment of frequencies in this band to new stations in the maritime or aeronautical </w:t>
      </w:r>
      <w:proofErr w:type="spellStart"/>
      <w:r w:rsidRPr="003B3721">
        <w:t>radionavigation</w:t>
      </w:r>
      <w:proofErr w:type="spellEnd"/>
      <w:r w:rsidRPr="003B3721">
        <w:t xml:space="preserve"> services shall be subject to prior consultation between the administrations concerned.</w:t>
      </w:r>
      <w:r w:rsidR="00853F21">
        <w:t xml:space="preserve"> </w:t>
      </w:r>
      <w:r w:rsidRPr="003B3721">
        <w:t xml:space="preserve"> (WRC 07)</w:t>
      </w:r>
    </w:p>
    <w:p w14:paraId="4B7D7A8F" w14:textId="228CE9ED" w:rsidR="00462942" w:rsidRPr="003B3721" w:rsidRDefault="00462942" w:rsidP="003B3721">
      <w:pPr>
        <w:pStyle w:val="ECCParagraph"/>
      </w:pPr>
      <w:r w:rsidRPr="003B3721">
        <w:rPr>
          <w:rStyle w:val="ECCHLbold"/>
        </w:rPr>
        <w:t>5.77</w:t>
      </w:r>
      <w:r w:rsidRPr="003B3721">
        <w:rPr>
          <w:rStyle w:val="ECCHLbold"/>
        </w:rPr>
        <w:tab/>
      </w:r>
      <w:r w:rsidRPr="003B3721">
        <w:tab/>
        <w:t>Different category of service:</w:t>
      </w:r>
      <w:r w:rsidR="00853F21">
        <w:t xml:space="preserve"> </w:t>
      </w:r>
      <w:r w:rsidRPr="003B3721">
        <w:t>in Australia, China, the French overseas communities of Region 3, Korea (Rep. of), India, Iran (Islamic Republic of), Japan, Pakistan, Papua New Guinea and Sri Lanka, the</w:t>
      </w:r>
      <w:r w:rsidR="00853F21">
        <w:t xml:space="preserve"> </w:t>
      </w:r>
      <w:r w:rsidRPr="003B3721">
        <w:t xml:space="preserve">allocation of the frequency band 415-495 kHz to the aeronautical </w:t>
      </w:r>
      <w:proofErr w:type="spellStart"/>
      <w:r w:rsidRPr="003B3721">
        <w:t>radionavigation</w:t>
      </w:r>
      <w:proofErr w:type="spellEnd"/>
      <w:r w:rsidRPr="003B3721">
        <w:t xml:space="preserve"> service is on a primary basis. In Armenia, Azerbaijan, Belarus, the Russian Federation, Kazakhstan, Latvia, Uzbekistan and Kyrgyzstan, the allocation of the frequency band 435-495 kHz to the aeronautical </w:t>
      </w:r>
      <w:proofErr w:type="spellStart"/>
      <w:r w:rsidRPr="003B3721">
        <w:t>radionavigation</w:t>
      </w:r>
      <w:proofErr w:type="spellEnd"/>
      <w:r w:rsidRPr="003B3721">
        <w:t xml:space="preserve"> service is on a primary basis. Administrations in all the aforementioned countries shall take all practical steps necessary to ensure that aeronautical </w:t>
      </w:r>
      <w:proofErr w:type="spellStart"/>
      <w:r w:rsidRPr="003B3721">
        <w:t>radionavigation</w:t>
      </w:r>
      <w:proofErr w:type="spellEnd"/>
      <w:r w:rsidRPr="003B3721">
        <w:t xml:space="preserve"> stations in the frequency band 435-495 kHz do not cause interference to reception by coast stations of transmissions from ship stations on frequencies designated for ship stations on a worldwide basis.</w:t>
      </w:r>
      <w:r w:rsidR="00853F21">
        <w:t xml:space="preserve"> </w:t>
      </w:r>
      <w:r w:rsidRPr="003B3721">
        <w:t>(WRC 12)</w:t>
      </w:r>
    </w:p>
    <w:p w14:paraId="27D3AB2C" w14:textId="26A6407A" w:rsidR="00462942" w:rsidRPr="003B3721" w:rsidRDefault="00462942" w:rsidP="003B3721">
      <w:pPr>
        <w:pStyle w:val="ECCParagraph"/>
      </w:pPr>
      <w:r w:rsidRPr="003B3721">
        <w:rPr>
          <w:rStyle w:val="ECCHLbold"/>
        </w:rPr>
        <w:t>5.80A</w:t>
      </w:r>
      <w:r w:rsidRPr="003B3721">
        <w:tab/>
      </w:r>
      <w:r w:rsidRPr="003B3721">
        <w:tab/>
        <w:t xml:space="preserve">The maximum equivalent </w:t>
      </w:r>
      <w:proofErr w:type="spellStart"/>
      <w:r w:rsidRPr="003B3721">
        <w:t>isotropically</w:t>
      </w:r>
      <w:proofErr w:type="spellEnd"/>
      <w:r w:rsidRPr="003B3721">
        <w:t xml:space="preserve"> radiated power (</w:t>
      </w:r>
      <w:proofErr w:type="spellStart"/>
      <w:r w:rsidRPr="003B3721">
        <w:t>e.i.r.p</w:t>
      </w:r>
      <w:proofErr w:type="spellEnd"/>
      <w:r w:rsidRPr="003B3721">
        <w:t xml:space="preserve">.) of stations in the amateur service using frequencies in the band 472-479 kHz shall not exceed 1 W. Administrations may increase this limit of </w:t>
      </w:r>
      <w:proofErr w:type="spellStart"/>
      <w:r w:rsidRPr="003B3721">
        <w:t>e.i.r.p</w:t>
      </w:r>
      <w:proofErr w:type="spellEnd"/>
      <w:r w:rsidRPr="003B3721">
        <w:t xml:space="preserve">. to 5 W in portions of their territory which are at a distance of over 800 km from the borders of Algeria, Saudi Arabia, Azerbaijan, Bahrain, Belarus, China, Comoros, Djibouti, Egypt, United Arab Emirates, the Russian Federation, Iran (Islamic Republic of), Iraq, Jordan, Kazakhstan, Kuwait, Lebanon, Libya, Morocco, Mauritania, Oman, Uzbekistan, Qatar, Syrian Arab Republic, Kyrgyzstan, Somalia, Sudan, Tunisia, Ukraine and Yemen. In this frequency band, stations in the amateur service shall not cause harmful interference to, or claim protection from, stations of the aeronautical </w:t>
      </w:r>
      <w:proofErr w:type="spellStart"/>
      <w:r w:rsidRPr="003B3721">
        <w:t>radionavigation</w:t>
      </w:r>
      <w:proofErr w:type="spellEnd"/>
      <w:r w:rsidRPr="003B3721">
        <w:t xml:space="preserve"> service.</w:t>
      </w:r>
      <w:r w:rsidR="00853F21">
        <w:t xml:space="preserve"> </w:t>
      </w:r>
      <w:r w:rsidRPr="003B3721">
        <w:t>(WRC 12)</w:t>
      </w:r>
    </w:p>
    <w:p w14:paraId="7E5A8E0C" w14:textId="67D80BDA" w:rsidR="00462942" w:rsidRPr="003B3721" w:rsidRDefault="00462942" w:rsidP="003B3721">
      <w:pPr>
        <w:pStyle w:val="ECCParagraph"/>
      </w:pPr>
      <w:r w:rsidRPr="003B3721">
        <w:rPr>
          <w:rStyle w:val="ECCHLbold"/>
        </w:rPr>
        <w:t>5.80B</w:t>
      </w:r>
      <w:r w:rsidRPr="003B3721">
        <w:rPr>
          <w:rStyle w:val="ECCHLbold"/>
        </w:rPr>
        <w:tab/>
      </w:r>
      <w:r w:rsidRPr="003B3721">
        <w:rPr>
          <w:rStyle w:val="ECCHLbold"/>
        </w:rPr>
        <w:tab/>
      </w:r>
      <w:r w:rsidRPr="003B3721">
        <w:t xml:space="preserve">The use of the frequency band 472-479 kHz in Algeria, Saudi Arabia, Azerbaijan, Bahrain, Belarus, China, Comoros, Djibouti, Egypt, United Arab Emirates, the Russian Federation, Iraq, Jordan, Kazakhstan, Kuwait, Lebanon, Libya, Mauritania, Oman, Uzbekistan, Qatar, Syrian Arab Republic, Kyrgyzstan, Somalia, Sudan, Tunisia and Yemen is limited to the maritime mobile and aeronautical </w:t>
      </w:r>
      <w:proofErr w:type="spellStart"/>
      <w:r w:rsidRPr="003B3721">
        <w:t>radionavigation</w:t>
      </w:r>
      <w:proofErr w:type="spellEnd"/>
      <w:r w:rsidRPr="003B3721">
        <w:t xml:space="preserve"> services. The amateur service shall not be used in the above-mentioned countries in this frequency band, and this should be taken into account by the countries authorizing such use.</w:t>
      </w:r>
      <w:r w:rsidR="00853F21">
        <w:t xml:space="preserve"> </w:t>
      </w:r>
      <w:r w:rsidRPr="003B3721">
        <w:t xml:space="preserve"> (WRC 12)</w:t>
      </w:r>
    </w:p>
    <w:p w14:paraId="7308651B" w14:textId="7DD8139D" w:rsidR="00462942" w:rsidRPr="003B3721" w:rsidRDefault="00462942" w:rsidP="003B3721">
      <w:pPr>
        <w:pStyle w:val="ECCParagraph"/>
      </w:pPr>
      <w:r w:rsidRPr="003B3721">
        <w:rPr>
          <w:rStyle w:val="ECCHLbold"/>
        </w:rPr>
        <w:t>5.93</w:t>
      </w:r>
      <w:r w:rsidRPr="003B3721">
        <w:tab/>
      </w:r>
      <w:r w:rsidRPr="003B3721">
        <w:tab/>
        <w:t>Additional allocation:</w:t>
      </w:r>
      <w:r w:rsidR="00853F21">
        <w:t xml:space="preserve"> </w:t>
      </w:r>
      <w:r w:rsidRPr="003B3721">
        <w:t>in Angola, Armenia, Azerbaijan, Belarus, the Russian Federation, Georgia, Hungary, Kazakhstan, Latvia, Lithuania, Mongolia, Nigeria, Uzbekistan, Poland, Kyrgyzstan, Slovakia, Tajikistan, Chad, Turkmenistan and Ukraine, the bands 1 625-1 635 kHz, 1 800-1 810 kHz and 2 160-2 170 kHz are also allocated to the fixed and land mobile services on a primary basis, subject to agreement obtained under No. 9.21.</w:t>
      </w:r>
      <w:r w:rsidR="00853F21">
        <w:t xml:space="preserve"> </w:t>
      </w:r>
      <w:r w:rsidRPr="003B3721">
        <w:t xml:space="preserve"> (WRC 12)</w:t>
      </w:r>
    </w:p>
    <w:p w14:paraId="241BBBAA" w14:textId="6515CBB3" w:rsidR="00462942" w:rsidRPr="003B3721" w:rsidRDefault="00462942" w:rsidP="003B3721">
      <w:pPr>
        <w:pStyle w:val="ECCParagraph"/>
      </w:pPr>
      <w:r w:rsidRPr="003B3721">
        <w:rPr>
          <w:rStyle w:val="ECCHLbold"/>
        </w:rPr>
        <w:t>5.96</w:t>
      </w:r>
      <w:r w:rsidRPr="003B3721">
        <w:rPr>
          <w:rStyle w:val="ECCHLbold"/>
        </w:rPr>
        <w:tab/>
      </w:r>
      <w:r w:rsidRPr="003B3721">
        <w:tab/>
        <w:t>In Germany, Armenia, Austria, Azerbaijan, Belarus, Denmark, Estonia, the Russian Federation, Finland, Georgia, Hungary, Ireland, Iceland, Israel, Kazakhstan, Latvia, Liechtenstein, Lithuania, Malta, Moldova, Norway, Uzbekistan, Poland, Kyrgyzstan, Slovakia, the Czech Rep., the United Kingdom, Sweden, Switzerland, Tajikistan, Turkmenistan and Ukraine, administrations may allocate up to 200 kHz to their amateur service in the bands 1 715-1 800 kHz and 1 850-2 000 kHz. However, when allocating the bands within this range to their amateur service, administrations shall, after prior consultation with administrations of neighbouring countries, take such steps as may be necessary to prevent harmful interference from their amateur service to the fixed and mobile services of other countries. The mean power of any amateur station shall not exceed 10 W.</w:t>
      </w:r>
      <w:r w:rsidR="00853F21">
        <w:t xml:space="preserve"> </w:t>
      </w:r>
      <w:r w:rsidRPr="003B3721">
        <w:t xml:space="preserve"> (WRC-03)</w:t>
      </w:r>
    </w:p>
    <w:p w14:paraId="56FB302A" w14:textId="4B2B5AFE" w:rsidR="00462942" w:rsidRPr="003B3721" w:rsidRDefault="00462942" w:rsidP="003B3721">
      <w:pPr>
        <w:pStyle w:val="ECCParagraph"/>
      </w:pPr>
      <w:r w:rsidRPr="003B3721">
        <w:rPr>
          <w:rStyle w:val="ECCHLbold"/>
        </w:rPr>
        <w:t>5.98</w:t>
      </w:r>
      <w:r w:rsidRPr="003B3721">
        <w:tab/>
      </w:r>
      <w:r w:rsidRPr="003B3721">
        <w:tab/>
        <w:t>Alternative allocation:</w:t>
      </w:r>
      <w:r w:rsidR="00853F21">
        <w:t xml:space="preserve"> </w:t>
      </w:r>
      <w:r w:rsidRPr="003B3721">
        <w:t>in Angola, Armenia, Azerbaijan, Belarus, Belgium, Cameroon, Congo (Rep. of the), Denmark, Egypt, Eritrea, Spain, Ethiopia, the Russian Federation, Georgia, Greece, Italy, Kazakhstan, Lebanon, Lithuania, the Syrian Arab Republic, Kyrgyzstan, Somalia, Tajikistan, Tunisia, Turkmenistan, Turkey and Ukraine, the band 1 810-1 830 kHz is allocated to the fixed and mobile, except aeronautical mobile, services on a primary basis.</w:t>
      </w:r>
      <w:r w:rsidR="00853F21">
        <w:t xml:space="preserve"> </w:t>
      </w:r>
      <w:r w:rsidRPr="003B3721">
        <w:t xml:space="preserve"> (WRC 12)</w:t>
      </w:r>
    </w:p>
    <w:p w14:paraId="7D739911" w14:textId="3AE41262" w:rsidR="00462942" w:rsidRPr="003B3721" w:rsidRDefault="00462942" w:rsidP="003B3721">
      <w:pPr>
        <w:pStyle w:val="ECCParagraph"/>
      </w:pPr>
      <w:r w:rsidRPr="003B3721">
        <w:rPr>
          <w:rStyle w:val="ECCHLbold"/>
        </w:rPr>
        <w:t>5.99</w:t>
      </w:r>
      <w:r w:rsidRPr="003B3721">
        <w:tab/>
      </w:r>
      <w:r w:rsidRPr="003B3721">
        <w:tab/>
        <w:t>Additional allocation:</w:t>
      </w:r>
      <w:r w:rsidR="00853F21">
        <w:t xml:space="preserve"> </w:t>
      </w:r>
      <w:r w:rsidRPr="003B3721">
        <w:t>in Saudi Arabia, Austria, Iraq, Libya, Uzbekistan, Slovakia, Romania, Slovenia, Chad, and Togo, the band 1 810-1 830 kHz is also allocated to the fixed and mobile, except aeronautical mobile, services on a primary basis.</w:t>
      </w:r>
      <w:r w:rsidR="00853F21">
        <w:t xml:space="preserve"> </w:t>
      </w:r>
      <w:r w:rsidRPr="003B3721">
        <w:t xml:space="preserve"> (WRC 12)</w:t>
      </w:r>
    </w:p>
    <w:p w14:paraId="56C40AE6" w14:textId="1826B856" w:rsidR="00462942" w:rsidRPr="003B3721" w:rsidRDefault="00462942" w:rsidP="003B3721">
      <w:pPr>
        <w:pStyle w:val="ECCParagraph"/>
      </w:pPr>
      <w:r w:rsidRPr="003B3721">
        <w:rPr>
          <w:rStyle w:val="ECCHLbold"/>
        </w:rPr>
        <w:t>5.112</w:t>
      </w:r>
      <w:r w:rsidRPr="003B3721">
        <w:rPr>
          <w:rStyle w:val="ECCHLbold"/>
        </w:rPr>
        <w:tab/>
      </w:r>
      <w:r w:rsidRPr="003B3721">
        <w:rPr>
          <w:rStyle w:val="ECCHLbold"/>
        </w:rPr>
        <w:tab/>
      </w:r>
      <w:r w:rsidRPr="003B3721">
        <w:t>Alternative allocation:</w:t>
      </w:r>
      <w:r w:rsidR="00853F21">
        <w:t xml:space="preserve"> </w:t>
      </w:r>
      <w:r w:rsidRPr="003B3721">
        <w:t>in Denmark and Sri Lanka, the band 2 194-2 300 kHz is allocated to the fixed and mobile, except aeronautical mobile, services on a primary basis.</w:t>
      </w:r>
      <w:r w:rsidR="00853F21">
        <w:t xml:space="preserve"> </w:t>
      </w:r>
      <w:r w:rsidRPr="003B3721">
        <w:t xml:space="preserve"> (WRC 12)</w:t>
      </w:r>
    </w:p>
    <w:p w14:paraId="39E2FEC9" w14:textId="15242CF0" w:rsidR="00462942" w:rsidRPr="003B3721" w:rsidRDefault="00462942" w:rsidP="003B3721">
      <w:pPr>
        <w:pStyle w:val="ECCParagraph"/>
      </w:pPr>
      <w:r w:rsidRPr="003B3721">
        <w:rPr>
          <w:rStyle w:val="ECCHLbold"/>
        </w:rPr>
        <w:t>5.114</w:t>
      </w:r>
      <w:r w:rsidRPr="003B3721">
        <w:rPr>
          <w:rStyle w:val="ECCHLbold"/>
        </w:rPr>
        <w:tab/>
      </w:r>
      <w:r w:rsidRPr="003B3721">
        <w:tab/>
        <w:t>Alternative allocation:</w:t>
      </w:r>
      <w:r w:rsidR="00853F21">
        <w:t xml:space="preserve"> </w:t>
      </w:r>
      <w:r w:rsidRPr="003B3721">
        <w:t>in Denmark and Iraq, the band 2 502-2 625 kHz is allocated to the fixed and mobile, except aeronautical mobile, services on a primary basis.</w:t>
      </w:r>
      <w:r w:rsidR="00853F21">
        <w:t xml:space="preserve"> </w:t>
      </w:r>
      <w:r w:rsidRPr="003B3721">
        <w:t xml:space="preserve"> (WRC 12)</w:t>
      </w:r>
    </w:p>
    <w:p w14:paraId="545527B4" w14:textId="5B060A7C" w:rsidR="00462942" w:rsidRPr="003B3721" w:rsidRDefault="00462942" w:rsidP="003B3721">
      <w:pPr>
        <w:pStyle w:val="ECCParagraph"/>
      </w:pPr>
      <w:r w:rsidRPr="003B3721">
        <w:rPr>
          <w:rStyle w:val="ECCHLbold"/>
        </w:rPr>
        <w:t>5.117</w:t>
      </w:r>
      <w:r w:rsidRPr="003B3721">
        <w:rPr>
          <w:rStyle w:val="ECCHLbold"/>
        </w:rPr>
        <w:tab/>
      </w:r>
      <w:r w:rsidRPr="003B3721">
        <w:tab/>
        <w:t>Alternative allocation:</w:t>
      </w:r>
      <w:r w:rsidR="00853F21">
        <w:t xml:space="preserve"> </w:t>
      </w:r>
      <w:r w:rsidRPr="003B3721">
        <w:t>in Côte d'Ivoire, Denmark, Egypt, Liberia, Sri Lanka and Togo, the band 3 155-3 200 kHz is allocated to the fixed and mobile, except aeronautical mobile, services on a primary basis.</w:t>
      </w:r>
      <w:r w:rsidR="00853F21">
        <w:t xml:space="preserve"> </w:t>
      </w:r>
      <w:r w:rsidRPr="003B3721">
        <w:t>(WRC 12)</w:t>
      </w:r>
    </w:p>
    <w:p w14:paraId="61E1178E" w14:textId="03050687" w:rsidR="00462942" w:rsidRPr="003B3721" w:rsidRDefault="00462942" w:rsidP="003B3721">
      <w:pPr>
        <w:pStyle w:val="ECCParagraph"/>
      </w:pPr>
      <w:r w:rsidRPr="003B3721">
        <w:rPr>
          <w:rStyle w:val="ECCHLbold"/>
        </w:rPr>
        <w:t>5.132B</w:t>
      </w:r>
      <w:r w:rsidRPr="003B3721">
        <w:tab/>
        <w:t>Alternative allocation:</w:t>
      </w:r>
      <w:r w:rsidR="00853F21">
        <w:t xml:space="preserve"> </w:t>
      </w:r>
      <w:r w:rsidRPr="003B3721">
        <w:t>in Armenia, Austria, Belarus, Moldova, Uzbekistan and Kyrgyzstan, the frequency band 4 438-4 488 kHz is allocated to the fixed and mobile, except aeronautical mobile (R), services on a primary basis.</w:t>
      </w:r>
      <w:r w:rsidR="00853F21">
        <w:t xml:space="preserve"> </w:t>
      </w:r>
      <w:r w:rsidRPr="003B3721">
        <w:t xml:space="preserve"> (WRC 12</w:t>
      </w:r>
    </w:p>
    <w:p w14:paraId="13518365" w14:textId="6993F76D" w:rsidR="00462942" w:rsidRPr="003B3721" w:rsidRDefault="00462942" w:rsidP="003B3721">
      <w:pPr>
        <w:pStyle w:val="ECCParagraph"/>
      </w:pPr>
      <w:r w:rsidRPr="003B3721">
        <w:rPr>
          <w:rStyle w:val="ECCHLbold"/>
        </w:rPr>
        <w:t>5.128</w:t>
      </w:r>
      <w:r w:rsidRPr="003B3721">
        <w:rPr>
          <w:rStyle w:val="ECCHLbold"/>
        </w:rPr>
        <w:tab/>
      </w:r>
      <w:r w:rsidRPr="003B3721">
        <w:tab/>
        <w:t>Frequencies in the bands 4 063-4 123 kHz and 4 130-4 438 kHz may be used exceptionally by stations in the fixed service, communicating only within the boundary of the country in which they are located, with a mean power not exceeding 50 W, on condition that harmful interference is not caused to the maritime mobile service. In addition, in Afghanistan, Argentina, Armenia, Azerbaijan, Belarus, Botswana, Burkina Faso, the Central African Rep., China, the Russian Federation, Georgia, India, Kazakhstan, Mali, Niger, Pakistan, Kyrgyzstan, Tajikistan, Chad, Turkmenistan and Ukraine, in the bands 4 063-4 123 kHz, 4 130-4 133 kHz and 4 408-4 438 kHz, stations in the fixed service, with a mean power not exceeding 1 kW, can be operated on condition that they are situated at least 600 km from the coast and that harmful interference is not caused to the maritime mobile service.</w:t>
      </w:r>
      <w:r w:rsidR="00853F21">
        <w:t xml:space="preserve"> </w:t>
      </w:r>
      <w:r w:rsidRPr="003B3721">
        <w:t xml:space="preserve"> (WRC 12</w:t>
      </w:r>
    </w:p>
    <w:p w14:paraId="392A873E" w14:textId="3824FABC" w:rsidR="00462942" w:rsidRPr="003B3721" w:rsidRDefault="00462942" w:rsidP="003B3721">
      <w:pPr>
        <w:pStyle w:val="ECCParagraph"/>
      </w:pPr>
      <w:r w:rsidRPr="003B3721">
        <w:rPr>
          <w:rStyle w:val="ECCHLbold"/>
        </w:rPr>
        <w:t>5.133A</w:t>
      </w:r>
      <w:r w:rsidRPr="003B3721">
        <w:tab/>
        <w:t>Alternative allocation:</w:t>
      </w:r>
      <w:r w:rsidR="00853F21">
        <w:t xml:space="preserve"> </w:t>
      </w:r>
      <w:r w:rsidRPr="003B3721">
        <w:t>in Armenia, Austria, Belarus, Moldova, Uzbekistan and Kyrgyzstan, the frequency bands 5 250-5 275 kHz and 26 200-26 350 kHz are allocated to the fixed and mobile, except aeronautical mobile, services on a primary basis.</w:t>
      </w:r>
      <w:r w:rsidR="00853F21">
        <w:t xml:space="preserve"> </w:t>
      </w:r>
      <w:r w:rsidRPr="003B3721">
        <w:t xml:space="preserve"> (WRC 12</w:t>
      </w:r>
    </w:p>
    <w:p w14:paraId="2F932F4A" w14:textId="77D3843F" w:rsidR="00462942" w:rsidRPr="003B3721" w:rsidRDefault="00462942" w:rsidP="003B3721">
      <w:pPr>
        <w:pStyle w:val="ECCParagraph"/>
      </w:pPr>
      <w:r w:rsidRPr="003B3721">
        <w:rPr>
          <w:rStyle w:val="ECCHLbold"/>
        </w:rPr>
        <w:t>5.133</w:t>
      </w:r>
      <w:r w:rsidRPr="003B3721">
        <w:rPr>
          <w:rStyle w:val="ECCHLbold"/>
        </w:rPr>
        <w:tab/>
      </w:r>
      <w:r w:rsidRPr="003B3721">
        <w:tab/>
        <w:t>Different category of service:</w:t>
      </w:r>
      <w:r w:rsidR="00853F21">
        <w:t xml:space="preserve"> </w:t>
      </w:r>
      <w:r w:rsidRPr="003B3721">
        <w:t>in Armenia, Azerbaijan, Belarus, the Russian Federation, Georgia, Kazakhstan, Latvia, Lithuania, Niger, Uzbekistan, Kyrgyzstan, Tajikistan, Turkmenistan and Ukraine, the allocation of the band 5 130-5 250 kHz to the mobile, except aeronautical mobile, service is on a primary basis (see No. 5.33).</w:t>
      </w:r>
      <w:r w:rsidR="00853F21">
        <w:t xml:space="preserve"> </w:t>
      </w:r>
      <w:r w:rsidRPr="003B3721">
        <w:t xml:space="preserve"> (WRC 12</w:t>
      </w:r>
    </w:p>
    <w:p w14:paraId="3C89F496" w14:textId="08DCE4D6" w:rsidR="00462942" w:rsidRPr="003B3721" w:rsidRDefault="00462942" w:rsidP="003B3721">
      <w:pPr>
        <w:pStyle w:val="ECCParagraph"/>
      </w:pPr>
      <w:r w:rsidRPr="003B3721">
        <w:rPr>
          <w:rStyle w:val="ECCHLbold"/>
        </w:rPr>
        <w:t>5.139</w:t>
      </w:r>
      <w:r w:rsidRPr="003B3721">
        <w:rPr>
          <w:rStyle w:val="ECCHLbold"/>
        </w:rPr>
        <w:tab/>
      </w:r>
      <w:r w:rsidRPr="003B3721">
        <w:tab/>
        <w:t>Different category of service:</w:t>
      </w:r>
      <w:r w:rsidR="00853F21">
        <w:t xml:space="preserve"> </w:t>
      </w:r>
      <w:r w:rsidRPr="003B3721">
        <w:t>until 29 March 2009, in Armenia, Azerbaijan, Belarus, the Russian Federation, Georgia, Kazakhstan, Latvia, Lithuania, Mongolia, Uzbekistan, Kyrgyzstan, Tajikistan, Turkmenistan and Ukraine, the allocation of the band 6 765-7 000 kHz to the land mobile service is on a primary basis (see No. 5.33). (WRC-07)</w:t>
      </w:r>
    </w:p>
    <w:p w14:paraId="1378FC01" w14:textId="7DF49296" w:rsidR="00462942" w:rsidRPr="003B3721" w:rsidRDefault="00462942" w:rsidP="003B3721">
      <w:pPr>
        <w:pStyle w:val="ECCParagraph"/>
      </w:pPr>
      <w:r w:rsidRPr="003B3721">
        <w:rPr>
          <w:rStyle w:val="ECCHLbold"/>
        </w:rPr>
        <w:t>5.145B</w:t>
      </w:r>
      <w:r w:rsidRPr="003B3721">
        <w:tab/>
        <w:t>Alternative allocation:</w:t>
      </w:r>
      <w:r w:rsidR="00853F21">
        <w:t xml:space="preserve"> </w:t>
      </w:r>
      <w:r w:rsidRPr="003B3721">
        <w:t>in Armenia, Austria, Belarus, Moldova, Uzbekistan and Kyrgyzstan, the frequency bands 9 305-9 355 kHz and 16 100-16 200 kHz are allocated to the fixed service on a primary basis.</w:t>
      </w:r>
      <w:r w:rsidR="00853F21">
        <w:t xml:space="preserve"> </w:t>
      </w:r>
      <w:r w:rsidRPr="003B3721">
        <w:t xml:space="preserve"> (WRC 12</w:t>
      </w:r>
    </w:p>
    <w:p w14:paraId="23688037" w14:textId="1C0628DD" w:rsidR="00462942" w:rsidRPr="003B3721" w:rsidRDefault="00462942" w:rsidP="003B3721">
      <w:pPr>
        <w:pStyle w:val="ECCParagraph"/>
      </w:pPr>
      <w:r w:rsidRPr="003B3721">
        <w:rPr>
          <w:rStyle w:val="ECCHLbold"/>
        </w:rPr>
        <w:t>5.149A</w:t>
      </w:r>
      <w:r w:rsidRPr="003B3721">
        <w:tab/>
        <w:t>Alternative allocation:</w:t>
      </w:r>
      <w:r w:rsidR="00853F21">
        <w:t xml:space="preserve"> </w:t>
      </w:r>
      <w:r w:rsidRPr="003B3721">
        <w:t>in Armenia, Austria, Belarus, Moldova, Uzbekistan and Kyrgyzstan, the frequency band 13 450-13 550 kHz is allocated to the fixed service on a primary basis and to the mobile, except aeronautical mobile (R), service on a secondary basis.</w:t>
      </w:r>
      <w:r w:rsidR="00853F21">
        <w:t xml:space="preserve"> </w:t>
      </w:r>
      <w:r w:rsidRPr="003B3721">
        <w:t xml:space="preserve"> (WRC 12</w:t>
      </w:r>
    </w:p>
    <w:p w14:paraId="7B0B8D40" w14:textId="2BD383C8" w:rsidR="00462942" w:rsidRPr="003B3721" w:rsidRDefault="00462942" w:rsidP="003B3721">
      <w:pPr>
        <w:pStyle w:val="ECCParagraph"/>
      </w:pPr>
      <w:r w:rsidRPr="003B3721">
        <w:rPr>
          <w:rStyle w:val="ECCHLbold"/>
        </w:rPr>
        <w:t>5.152</w:t>
      </w:r>
      <w:r w:rsidRPr="003B3721">
        <w:rPr>
          <w:rStyle w:val="ECCHLbold"/>
        </w:rPr>
        <w:tab/>
      </w:r>
      <w:r w:rsidRPr="003B3721">
        <w:tab/>
        <w:t>Additional allocation:</w:t>
      </w:r>
      <w:r w:rsidR="00853F21">
        <w:t xml:space="preserve"> </w:t>
      </w:r>
      <w:r w:rsidRPr="003B3721">
        <w:t xml:space="preserve">in Armenia, Azerbaijan, China, Cote d’Ivoire, the Russian Federation, Georgia, Iran (Islamic Republic of), Kazakhstan, Uzbekistan, Kyrgyzstan, Tajikistan, Turkmenistan and Ukraine, the band 14 250-14 350 kHz is also allocated to the fixed service on a primary basis. Stations of the fixed service shall not use a radiated power exceeding 24 </w:t>
      </w:r>
      <w:proofErr w:type="spellStart"/>
      <w:r w:rsidRPr="003B3721">
        <w:t>dBW</w:t>
      </w:r>
      <w:proofErr w:type="spellEnd"/>
      <w:r w:rsidRPr="003B3721">
        <w:t>.</w:t>
      </w:r>
      <w:r w:rsidR="00853F21">
        <w:t xml:space="preserve"> </w:t>
      </w:r>
      <w:r w:rsidRPr="003B3721">
        <w:t xml:space="preserve"> (WRC-03)</w:t>
      </w:r>
    </w:p>
    <w:p w14:paraId="0536D733" w14:textId="1FF3FDB8" w:rsidR="00462942" w:rsidRPr="003B3721" w:rsidRDefault="00462942" w:rsidP="003B3721">
      <w:pPr>
        <w:pStyle w:val="ECCParagraph"/>
      </w:pPr>
      <w:r w:rsidRPr="003B3721">
        <w:rPr>
          <w:rStyle w:val="ECCHLbold"/>
        </w:rPr>
        <w:t>5.154</w:t>
      </w:r>
      <w:r w:rsidRPr="003B3721">
        <w:rPr>
          <w:rStyle w:val="ECCHLbold"/>
        </w:rPr>
        <w:tab/>
      </w:r>
      <w:r w:rsidRPr="003B3721">
        <w:tab/>
        <w:t>Additional allocation:</w:t>
      </w:r>
      <w:r w:rsidR="00853F21">
        <w:t xml:space="preserve"> </w:t>
      </w:r>
      <w:r w:rsidRPr="003B3721">
        <w:t>in Armenia, Azerbaijan, the Russian Federation, Georgia, Kazakhstan, Kyrgyzstan, Tajikistan, Turkmenistan and Ukraine, the band 18 068-18 168 kHz is also allocated to the fixed service on a primary basis for use within their boundaries, with a peak envelope power not exceeding 1 kW.</w:t>
      </w:r>
      <w:r w:rsidR="00853F21">
        <w:t xml:space="preserve"> </w:t>
      </w:r>
      <w:r w:rsidRPr="003B3721">
        <w:t xml:space="preserve"> (WRC-03)</w:t>
      </w:r>
    </w:p>
    <w:p w14:paraId="23EA7840" w14:textId="724A827D" w:rsidR="00462942" w:rsidRPr="003B3721" w:rsidRDefault="00462942" w:rsidP="003B3721">
      <w:pPr>
        <w:pStyle w:val="ECCParagraph"/>
      </w:pPr>
      <w:r w:rsidRPr="003B3721">
        <w:rPr>
          <w:rStyle w:val="ECCHLbold"/>
        </w:rPr>
        <w:t>5.155</w:t>
      </w:r>
      <w:r w:rsidRPr="003B3721">
        <w:rPr>
          <w:rStyle w:val="ECCHLbold"/>
        </w:rPr>
        <w:tab/>
      </w:r>
      <w:r w:rsidRPr="003B3721">
        <w:tab/>
        <w:t>Additional allocation:</w:t>
      </w:r>
      <w:r w:rsidR="00853F21">
        <w:t xml:space="preserve"> </w:t>
      </w:r>
      <w:r w:rsidRPr="003B3721">
        <w:t>in Armenia, Azerbaijan, Belarus, the Russian Federation, Georgia, Kazakhstan, Moldova, Mongolia, Uzbekistan, Kyrgyzstan, Slovakia, Tajikistan, Turkmenistan and Ukraine, the band 21 850-21 870 kHz is also allocated to the aeronautical mobile (R) service on a primary basis.</w:t>
      </w:r>
      <w:r w:rsidR="00853F21">
        <w:t xml:space="preserve"> </w:t>
      </w:r>
      <w:r w:rsidRPr="003B3721">
        <w:t xml:space="preserve"> (WRC 07)</w:t>
      </w:r>
    </w:p>
    <w:p w14:paraId="7513F5FB" w14:textId="64D97CF5" w:rsidR="00462942" w:rsidRPr="003B3721" w:rsidRDefault="00462942" w:rsidP="003B3721">
      <w:pPr>
        <w:pStyle w:val="ECCParagraph"/>
      </w:pPr>
      <w:r w:rsidRPr="003B3721">
        <w:rPr>
          <w:rStyle w:val="ECCHLbold"/>
        </w:rPr>
        <w:t>5.155A</w:t>
      </w:r>
      <w:r w:rsidRPr="003B3721">
        <w:tab/>
        <w:t>In Armenia, Azerbaijan, Belarus, the Russian Federation, Georgia, Kazakhstan, Moldova, Mongolia, Uzbekistan, Kyrgyzstan, Slovakia, Tajikistan, Turkmenistan and Ukraine, the use of the band 21 850-21 870 kHz by the fixed service is limited to provision of services related to aircraft flight safety.</w:t>
      </w:r>
      <w:r w:rsidR="00853F21">
        <w:t xml:space="preserve"> </w:t>
      </w:r>
      <w:r w:rsidRPr="003B3721">
        <w:t xml:space="preserve"> (WRC 07)</w:t>
      </w:r>
    </w:p>
    <w:p w14:paraId="19D08A02" w14:textId="1D18E268" w:rsidR="00462942" w:rsidRPr="003B3721" w:rsidRDefault="00462942" w:rsidP="003B3721">
      <w:pPr>
        <w:pStyle w:val="ECCParagraph"/>
      </w:pPr>
      <w:r w:rsidRPr="003B3721">
        <w:rPr>
          <w:rStyle w:val="ECCHLbold"/>
        </w:rPr>
        <w:t>5.158</w:t>
      </w:r>
      <w:r w:rsidRPr="003B3721">
        <w:tab/>
      </w:r>
      <w:r w:rsidRPr="003B3721">
        <w:tab/>
        <w:t>Alternative allocation:</w:t>
      </w:r>
      <w:r w:rsidR="00853F21">
        <w:t xml:space="preserve"> </w:t>
      </w:r>
      <w:r w:rsidRPr="003B3721">
        <w:t>in Armenia, Austria, Belarus, Moldova, Uzbekistan and Kyrgyzstan, the frequency band 24 450-24 600 kHz is allocated to the fixed and land mobile services on a primary basis.</w:t>
      </w:r>
      <w:r w:rsidR="00853F21">
        <w:t xml:space="preserve"> </w:t>
      </w:r>
      <w:r w:rsidRPr="003B3721">
        <w:t>(WRC 12</w:t>
      </w:r>
    </w:p>
    <w:p w14:paraId="704B30E3" w14:textId="001A642C" w:rsidR="00462942" w:rsidRPr="003B3721" w:rsidRDefault="00462942" w:rsidP="003B3721">
      <w:pPr>
        <w:pStyle w:val="ECCParagraph"/>
      </w:pPr>
      <w:r w:rsidRPr="003B3721">
        <w:rPr>
          <w:rStyle w:val="ECCHLbold"/>
        </w:rPr>
        <w:t>5.159</w:t>
      </w:r>
      <w:r w:rsidRPr="003B3721">
        <w:rPr>
          <w:rStyle w:val="ECCHLbold"/>
        </w:rPr>
        <w:tab/>
      </w:r>
      <w:r w:rsidRPr="003B3721">
        <w:tab/>
        <w:t>Alternative allocation:</w:t>
      </w:r>
      <w:r w:rsidR="00853F21">
        <w:t xml:space="preserve"> </w:t>
      </w:r>
      <w:r w:rsidRPr="003B3721">
        <w:t>in Armenia, Austria, Belarus, Moldova, Uzbekistan and Kyrgyzstan, the frequency band 39-39.5 MHz is allocated to the fixed and mobile services on a primary basis.</w:t>
      </w:r>
      <w:r w:rsidR="00853F21">
        <w:t xml:space="preserve"> </w:t>
      </w:r>
      <w:r w:rsidRPr="003B3721">
        <w:t xml:space="preserve"> (WRC 12</w:t>
      </w:r>
    </w:p>
    <w:p w14:paraId="0F9F5D38" w14:textId="7CE8CB5A" w:rsidR="00462942" w:rsidRPr="003B3721" w:rsidRDefault="00462942" w:rsidP="003B3721">
      <w:pPr>
        <w:pStyle w:val="ECCParagraph"/>
      </w:pPr>
      <w:r w:rsidRPr="003B3721">
        <w:rPr>
          <w:rStyle w:val="ECCHLbold"/>
        </w:rPr>
        <w:t>5.161B</w:t>
      </w:r>
      <w:r w:rsidRPr="003B3721">
        <w:tab/>
        <w:t>Alternative allocation:</w:t>
      </w:r>
      <w:r w:rsidR="00853F21">
        <w:t xml:space="preserve"> </w:t>
      </w:r>
      <w:r w:rsidRPr="003B3721">
        <w:t>in Albania, Germany, Armenia, Austria, Belarus, Belgium, Bosnia and Herzegovina, Bulgaria, Cyprus, Vatican, Croatia, Denmark, Spain, Estonia, Finland, France, Greece, Hungary, Ireland, Iceland, Italy, Latvia, The Former Yugoslav Rep. of Macedonia, Liechtenstein, Lithuania, Luxembourg, Malta, Moldova, Monaco, Montenegro, Norway, Uzbekistan, Netherlands, Poland, Portugal, Kyrgyzstan, Slovakia, Czech Rep., Romania, United Kingdom, San Marino, Slovenia, Sweden, Switzerland, Turkey and Ukraine, the frequency band 42-42.5 MHz is allocated to the fixed and mobile services on a primary basis.</w:t>
      </w:r>
      <w:r w:rsidR="00853F21">
        <w:t xml:space="preserve"> </w:t>
      </w:r>
      <w:r w:rsidRPr="003B3721">
        <w:t xml:space="preserve"> (WRC 12)</w:t>
      </w:r>
    </w:p>
    <w:p w14:paraId="6FC7DE45" w14:textId="49714E1E" w:rsidR="00462942" w:rsidRPr="003B3721" w:rsidRDefault="00462942" w:rsidP="003B3721">
      <w:pPr>
        <w:pStyle w:val="ECCParagraph"/>
      </w:pPr>
      <w:r w:rsidRPr="003B3721">
        <w:rPr>
          <w:rStyle w:val="ECCHLbold"/>
        </w:rPr>
        <w:t>5.162A</w:t>
      </w:r>
      <w:r w:rsidRPr="003B3721">
        <w:tab/>
        <w:t>Additional allocation:</w:t>
      </w:r>
      <w:r w:rsidR="00853F21">
        <w:t xml:space="preserve"> </w:t>
      </w:r>
      <w:r w:rsidRPr="003B3721">
        <w:t>in Germany, Austria, Belgium, Bosnia and Herzegovina, China, Vatican, Denmark, Spain, Estonia, the Russian Federation, Finland, France, Ireland, Iceland, Italy, Latvia, The Former Yugoslav Republic of Macedonia, Liechtenstein, Lithuania, Luxembourg, Monaco, Montenegro, Norway, the Netherlands, Poland, Portugal, the Czech Rep., the United Kingdom, Serbia, Slovenia, Sweden and Switzerland the band 46-68 MHz is also allocated to the radiolocation service on a secondary basis. This use is limited to the operation of wind profiler radars in accordance with Resolution 217 (WRC 97).</w:t>
      </w:r>
      <w:r w:rsidR="00853F21">
        <w:t xml:space="preserve"> </w:t>
      </w:r>
      <w:r w:rsidRPr="003B3721">
        <w:t xml:space="preserve"> (WRC 12)</w:t>
      </w:r>
    </w:p>
    <w:p w14:paraId="61A6EE5B" w14:textId="069F3400" w:rsidR="00462942" w:rsidRPr="003B3721" w:rsidRDefault="00462942" w:rsidP="003B3721">
      <w:pPr>
        <w:pStyle w:val="ECCParagraph"/>
      </w:pPr>
      <w:r w:rsidRPr="003B3721">
        <w:rPr>
          <w:rStyle w:val="ECCHLbold"/>
        </w:rPr>
        <w:t>5.163</w:t>
      </w:r>
      <w:r w:rsidRPr="003B3721">
        <w:rPr>
          <w:rStyle w:val="ECCHLbold"/>
        </w:rPr>
        <w:tab/>
      </w:r>
      <w:r w:rsidRPr="003B3721">
        <w:tab/>
        <w:t>Additional allocation:</w:t>
      </w:r>
      <w:r w:rsidR="00853F21">
        <w:t xml:space="preserve"> </w:t>
      </w:r>
      <w:r w:rsidRPr="003B3721">
        <w:t>in Armenia, Belarus, the Russian Federation, Georgia, Hungary, Kazakhstan, Latvia, Moldova, Uzbekistan, Kyrgyzstan, Tajikistan, Turkmenistan and Ukraine, the bands 47-48.5 MHz and 56.5-58 MHz are also allocated to the fixed and land mobile services on a secondary basis.</w:t>
      </w:r>
      <w:r w:rsidR="00853F21">
        <w:t xml:space="preserve"> </w:t>
      </w:r>
      <w:r w:rsidRPr="003B3721">
        <w:t xml:space="preserve"> (WRC 12)</w:t>
      </w:r>
    </w:p>
    <w:p w14:paraId="5C130B79" w14:textId="581CA73A" w:rsidR="00462942" w:rsidRPr="003B3721" w:rsidRDefault="00462942" w:rsidP="003B3721">
      <w:pPr>
        <w:pStyle w:val="ECCParagraph"/>
      </w:pPr>
      <w:r w:rsidRPr="003B3721">
        <w:rPr>
          <w:rStyle w:val="ECCHLbold"/>
        </w:rPr>
        <w:t>5.164</w:t>
      </w:r>
      <w:r w:rsidRPr="003B3721">
        <w:rPr>
          <w:rStyle w:val="ECCHLbold"/>
        </w:rPr>
        <w:tab/>
      </w:r>
      <w:r w:rsidRPr="003B3721">
        <w:tab/>
        <w:t>Additional allocation:</w:t>
      </w:r>
      <w:r w:rsidR="00853F21">
        <w:t xml:space="preserve"> </w:t>
      </w:r>
      <w:r w:rsidRPr="003B3721">
        <w:t>in Albania, Algeria, Germany, Austria, Belgium, Bosnia and Herzegovina, Botswana, Bulgaria, Côte d'Ivoire, Denmark, Spain, Estonia, Finland, France, Gabon, Greece, Ireland, Israel, Italy, Jordan, Lebanon, Libya, Liechtenstein, Lithuania, Luxembourg, Madagascar, Mali, Malta, Morocco, Mauritania, Monaco, Montenegro, Nigeria, Norway, the Netherlands, Poland, Syrian Arab Republic, Slovakia, Czech Rep., Romania, the United Kingdom, Serbia, Slovenia, Sweden, Switzerland, Swaziland, Chad, Togo, Tunisia and Turkey, the band 47-68 MHz, in South Africa the band 47-50 MHz, and in Latvia the band 48.5-56.5 MHz, are also allocated to the land mobile service on a primary basis. However, stations of the land mobile service in the countries mentioned in connection with each band referred to in this footnote shall not cause harmful interference to, or claim protection from, existing or planned broadcasting stations of countries other than those mentioned in connection with the band.</w:t>
      </w:r>
      <w:r w:rsidR="00853F21">
        <w:t xml:space="preserve"> </w:t>
      </w:r>
      <w:r w:rsidRPr="003B3721">
        <w:t xml:space="preserve"> (WRC 12)</w:t>
      </w:r>
    </w:p>
    <w:p w14:paraId="61AC08CE" w14:textId="140F5465" w:rsidR="00462942" w:rsidRPr="003B3721" w:rsidRDefault="00462942" w:rsidP="003B3721">
      <w:pPr>
        <w:pStyle w:val="ECCParagraph"/>
      </w:pPr>
      <w:r w:rsidRPr="003B3721">
        <w:rPr>
          <w:rStyle w:val="ECCHLbold"/>
        </w:rPr>
        <w:t>5.175</w:t>
      </w:r>
      <w:r w:rsidRPr="003B3721">
        <w:rPr>
          <w:rStyle w:val="ECCHLbold"/>
        </w:rPr>
        <w:tab/>
      </w:r>
      <w:r w:rsidRPr="003B3721">
        <w:tab/>
        <w:t>Alternative allocation:</w:t>
      </w:r>
      <w:r w:rsidR="00853F21">
        <w:t xml:space="preserve"> </w:t>
      </w:r>
      <w:r w:rsidRPr="003B3721">
        <w:t>in Armenia, Azerbaijan, Belarus, the Russian Federation, Georgia, Kazakhstan, Moldova, Uzbekistan, Kyrgyzstan, Tajikistan, Turkmenistan and Ukraine, the bands 68-73 MHz and 76-87.5 MHz are allocated to the broadcasting service on a primary basis. In Latvia and Lithuania, the bands 68-73 MHz and 76 87.5 MHz are allocated to the broadcasting and mobile, except aeronautical mobile, services on a primary basis. The services to which these bands are allocated in other countries and the broadcasting service in the countries listed above are subject to agreements with the neighbouring countries concerned.</w:t>
      </w:r>
      <w:r w:rsidR="00853F21">
        <w:t xml:space="preserve"> </w:t>
      </w:r>
      <w:r w:rsidRPr="003B3721">
        <w:t xml:space="preserve"> (WRC 07)</w:t>
      </w:r>
    </w:p>
    <w:p w14:paraId="1FDABD99" w14:textId="5650EF24" w:rsidR="00462942" w:rsidRPr="003B3721" w:rsidRDefault="00462942" w:rsidP="003B3721">
      <w:pPr>
        <w:pStyle w:val="ECCParagraph"/>
      </w:pPr>
      <w:r w:rsidRPr="003B3721">
        <w:rPr>
          <w:rStyle w:val="ECCHLbold"/>
        </w:rPr>
        <w:t>5.177</w:t>
      </w:r>
      <w:r w:rsidRPr="003B3721">
        <w:rPr>
          <w:rStyle w:val="ECCHLbold"/>
        </w:rPr>
        <w:tab/>
      </w:r>
      <w:r w:rsidRPr="003B3721">
        <w:tab/>
        <w:t>Additional allocation:</w:t>
      </w:r>
      <w:r w:rsidR="00853F21">
        <w:t xml:space="preserve"> </w:t>
      </w:r>
      <w:r w:rsidRPr="003B3721">
        <w:t>in Armenia, Azerbaijan, Belarus, the Russian Federation, Georgia, Kazakhstan, Uzbekistan, Kyrgyzstan, Tajikistan, Turkmenistan and Ukraine, the band 73-74 MHz is also allocated to the broadcasting service on a primary basis, subject to agreement obtained under No. 9.21.</w:t>
      </w:r>
      <w:r w:rsidR="00853F21">
        <w:t xml:space="preserve">  </w:t>
      </w:r>
      <w:r w:rsidRPr="003B3721">
        <w:t>(WRC 07)</w:t>
      </w:r>
    </w:p>
    <w:p w14:paraId="25A86C9A" w14:textId="7EBB0241" w:rsidR="00462942" w:rsidRPr="003B3721" w:rsidRDefault="00462942" w:rsidP="003B3721">
      <w:pPr>
        <w:pStyle w:val="ECCParagraph"/>
      </w:pPr>
      <w:r w:rsidRPr="003B3721">
        <w:rPr>
          <w:rStyle w:val="ECCHLbold"/>
        </w:rPr>
        <w:t>5.179</w:t>
      </w:r>
      <w:r w:rsidRPr="003B3721">
        <w:rPr>
          <w:rStyle w:val="ECCHLbold"/>
        </w:rPr>
        <w:tab/>
      </w:r>
      <w:r w:rsidRPr="003B3721">
        <w:tab/>
        <w:t>Additional allocation:</w:t>
      </w:r>
      <w:r w:rsidR="00853F21">
        <w:t xml:space="preserve"> </w:t>
      </w:r>
      <w:r w:rsidRPr="003B3721">
        <w:t xml:space="preserve">in Armenia, Azerbaijan, Belarus, China, the Russian Federation, Georgia, Kazakhstan, Lithuania, Mongolia, Kyrgyzstan, Tajikistan, Turkmenistan and Ukraine, the bands 74.6-74.8 MHz and 75.2-75.4 MHz are also allocated to the aeronautical </w:t>
      </w:r>
      <w:proofErr w:type="spellStart"/>
      <w:r w:rsidRPr="003B3721">
        <w:t>radionavigation</w:t>
      </w:r>
      <w:proofErr w:type="spellEnd"/>
      <w:r w:rsidRPr="003B3721">
        <w:t xml:space="preserve"> service, on a primary basis, for ground-based transmitters only.</w:t>
      </w:r>
      <w:r w:rsidR="00853F21">
        <w:t xml:space="preserve"> </w:t>
      </w:r>
      <w:r w:rsidRPr="003B3721">
        <w:t xml:space="preserve"> (WRC 12)</w:t>
      </w:r>
    </w:p>
    <w:p w14:paraId="495B1780" w14:textId="0B742EBA" w:rsidR="00462942" w:rsidRPr="003B3721" w:rsidRDefault="00462942" w:rsidP="003B3721">
      <w:pPr>
        <w:pStyle w:val="ECCParagraph"/>
      </w:pPr>
      <w:r w:rsidRPr="003B3721">
        <w:rPr>
          <w:rStyle w:val="ECCHLbold"/>
        </w:rPr>
        <w:t>5.187</w:t>
      </w:r>
      <w:r w:rsidRPr="003B3721">
        <w:rPr>
          <w:rStyle w:val="ECCHLbold"/>
        </w:rPr>
        <w:tab/>
      </w:r>
      <w:r w:rsidRPr="003B3721">
        <w:tab/>
        <w:t>Alternative allocation:</w:t>
      </w:r>
      <w:r w:rsidR="00853F21">
        <w:t xml:space="preserve"> </w:t>
      </w:r>
      <w:r w:rsidRPr="003B3721">
        <w:t>in Albania, the band 81-87.5 MHz is allocated to the broadcasting service on a primary basis and used in accordance with the decisions contained in the Final Acts of the Special Regional Conference (Geneva, 1960).</w:t>
      </w:r>
    </w:p>
    <w:p w14:paraId="46A1753F" w14:textId="5F3BFC28" w:rsidR="00462942" w:rsidRPr="003B3721" w:rsidRDefault="00462942" w:rsidP="003B3721">
      <w:pPr>
        <w:pStyle w:val="ECCParagraph"/>
      </w:pPr>
      <w:r w:rsidRPr="003B3721">
        <w:rPr>
          <w:rStyle w:val="ECCHLbold"/>
        </w:rPr>
        <w:t>5.190</w:t>
      </w:r>
      <w:r w:rsidRPr="003B3721">
        <w:rPr>
          <w:rStyle w:val="ECCHLbold"/>
        </w:rPr>
        <w:tab/>
      </w:r>
      <w:r w:rsidRPr="003B3721">
        <w:tab/>
        <w:t>Additional allocation:</w:t>
      </w:r>
      <w:r w:rsidR="00853F21">
        <w:t xml:space="preserve"> </w:t>
      </w:r>
      <w:r w:rsidRPr="003B3721">
        <w:t>in Monaco, the band 87.5-88 MHz is also allocated to the land mobile service on a primary basis, subject to agreement obtained under No. 9.21.</w:t>
      </w:r>
      <w:r w:rsidR="00853F21">
        <w:t xml:space="preserve"> </w:t>
      </w:r>
      <w:r w:rsidRPr="003B3721">
        <w:t xml:space="preserve"> (WRC-97)</w:t>
      </w:r>
    </w:p>
    <w:p w14:paraId="3B1BD35E" w14:textId="53F6D657" w:rsidR="00462942" w:rsidRPr="003B3721" w:rsidRDefault="00462942" w:rsidP="003B3721">
      <w:pPr>
        <w:pStyle w:val="ECCParagraph"/>
      </w:pPr>
      <w:r w:rsidRPr="003B3721">
        <w:rPr>
          <w:rStyle w:val="ECCHLbold"/>
        </w:rPr>
        <w:t>5.194</w:t>
      </w:r>
      <w:r w:rsidRPr="003B3721">
        <w:rPr>
          <w:rStyle w:val="ECCHLbold"/>
        </w:rPr>
        <w:tab/>
      </w:r>
      <w:r w:rsidRPr="003B3721">
        <w:tab/>
        <w:t>Additional allocation:</w:t>
      </w:r>
      <w:r w:rsidR="00853F21">
        <w:t xml:space="preserve"> </w:t>
      </w:r>
      <w:r w:rsidRPr="003B3721">
        <w:t>in Azerbaijan, Kyrgyzstan, Somalia and Turkmenistan, the band 104-108 MHz is also allocated to the mobile, except aeronautical mobile (R), service on a secondary basis.</w:t>
      </w:r>
      <w:r w:rsidR="00853F21">
        <w:t xml:space="preserve"> </w:t>
      </w:r>
      <w:r w:rsidRPr="003B3721">
        <w:t xml:space="preserve"> (WRC-07)</w:t>
      </w:r>
    </w:p>
    <w:p w14:paraId="3588A30D" w14:textId="214D9E32" w:rsidR="00462942" w:rsidRPr="003B3721" w:rsidRDefault="00462942" w:rsidP="003B3721">
      <w:pPr>
        <w:pStyle w:val="ECCParagraph"/>
      </w:pPr>
      <w:r w:rsidRPr="003B3721">
        <w:rPr>
          <w:rStyle w:val="ECCHLbold"/>
        </w:rPr>
        <w:t>5.201</w:t>
      </w:r>
      <w:r w:rsidRPr="003B3721">
        <w:rPr>
          <w:rStyle w:val="ECCHLbold"/>
        </w:rPr>
        <w:tab/>
      </w:r>
      <w:r w:rsidRPr="003B3721">
        <w:tab/>
        <w:t>Additional allocation:</w:t>
      </w:r>
      <w:r w:rsidR="00853F21">
        <w:t xml:space="preserve"> </w:t>
      </w:r>
      <w:r w:rsidRPr="003B3721">
        <w:t>in Angola, Armenia, Azerbaijan, Belarus, Bulgaria, Estonia, the Russian Federation, Georgia, Hungary, Iran (Islamic Republic of), Iraq, Japan, Kazakhstan, Latvia, Moldova, Mongolia, Mozambique, Uzbekistan, Papua New Guinea, Poland, Kyrgyzstan, Romania, Tajikistan, Turkmenistan and Ukraine, the band 132-136 MHz is also allocated to the aeronautical mobile (OR) service on a primary basis. In assigning frequencies to stations of the aeronautical mobile (OR) service, the administration shall take account of the frequencies assigned to stations in the aeronautical mobile (R) service.</w:t>
      </w:r>
      <w:r w:rsidR="00853F21">
        <w:t xml:space="preserve"> </w:t>
      </w:r>
      <w:r w:rsidRPr="003B3721">
        <w:t xml:space="preserve"> (WRC 12)</w:t>
      </w:r>
    </w:p>
    <w:p w14:paraId="55E404C2" w14:textId="494C3E3D" w:rsidR="00462942" w:rsidRPr="003B3721" w:rsidRDefault="00462942" w:rsidP="003B3721">
      <w:pPr>
        <w:pStyle w:val="ECCParagraph"/>
      </w:pPr>
      <w:r w:rsidRPr="003B3721">
        <w:rPr>
          <w:rStyle w:val="ECCHLbold"/>
        </w:rPr>
        <w:t>5.202</w:t>
      </w:r>
      <w:r w:rsidRPr="003B3721">
        <w:rPr>
          <w:rStyle w:val="ECCHLbold"/>
        </w:rPr>
        <w:tab/>
      </w:r>
      <w:r w:rsidRPr="003B3721">
        <w:tab/>
        <w:t>Additional allocation:</w:t>
      </w:r>
      <w:r w:rsidR="00853F21">
        <w:t xml:space="preserve"> </w:t>
      </w:r>
      <w:r w:rsidRPr="003B3721">
        <w:t>in Saudi Arabia, Armenia, Azerbaijan, Belarus, Bulgaria, the United Arab Emirates, the Russian Federation, Georgia, Iran (Islamic Republic of), Jordan, Latvia, Oman, Uzbekistan, Poland, the Syrian Arab Republic, Kyrgyzstan, Romania, Tajikistan, Turkmenistan and Ukraine, the band 136-137 MHz is also allocated to the aeronautical mobile (OR) service on a primary basis. In assigning frequencies to stations of the aeronautical mobile (OR) service, the administration shall take account of the frequencies assigned to stations in the aeronautical mobile (R) service.</w:t>
      </w:r>
      <w:r w:rsidR="00853F21">
        <w:t xml:space="preserve"> </w:t>
      </w:r>
      <w:r w:rsidRPr="003B3721">
        <w:t xml:space="preserve"> (WRC 12)</w:t>
      </w:r>
    </w:p>
    <w:p w14:paraId="27977AEB" w14:textId="4CDCB721" w:rsidR="00462942" w:rsidRPr="003B3721" w:rsidRDefault="00462942" w:rsidP="003B3721">
      <w:pPr>
        <w:pStyle w:val="ECCParagraph"/>
      </w:pPr>
      <w:r w:rsidRPr="003B3721">
        <w:rPr>
          <w:rStyle w:val="ECCHLbold"/>
        </w:rPr>
        <w:t>5.204</w:t>
      </w:r>
      <w:r w:rsidRPr="003B3721">
        <w:rPr>
          <w:rStyle w:val="ECCHLbold"/>
        </w:rPr>
        <w:tab/>
      </w:r>
      <w:r w:rsidRPr="003B3721">
        <w:tab/>
        <w:t>Different category of service:</w:t>
      </w:r>
      <w:r w:rsidR="00853F21">
        <w:t xml:space="preserve"> </w:t>
      </w:r>
      <w:r w:rsidRPr="003B3721">
        <w:t>in Afghanistan, Saudi Arabia, Bahrain, Bangladesh, Brunei Darussalam, China, Cuba, the United Arab Emirates, India, Indonesia, Iran (Islamic Republic of), Iraq, Kuwait, Montenegro, Oman, Pakistan, the Philippines, Qatar, Serbia, Singapore, Thailand and Yemen, the band 137-138 MHz is allocated to the fixed and mobile, except aeronautical mobile (R), services on a primary basis (see No. 5.33).</w:t>
      </w:r>
      <w:r w:rsidR="00853F21">
        <w:t xml:space="preserve"> </w:t>
      </w:r>
      <w:r w:rsidRPr="003B3721">
        <w:t xml:space="preserve"> (WRC-07)</w:t>
      </w:r>
    </w:p>
    <w:p w14:paraId="7953472F" w14:textId="6CFD8439" w:rsidR="00462942" w:rsidRPr="003B3721" w:rsidRDefault="00462942" w:rsidP="003B3721">
      <w:pPr>
        <w:pStyle w:val="ECCParagraph"/>
      </w:pPr>
      <w:r w:rsidRPr="003B3721">
        <w:rPr>
          <w:rStyle w:val="ECCHLbold"/>
        </w:rPr>
        <w:t>5.206</w:t>
      </w:r>
      <w:r w:rsidRPr="003B3721">
        <w:rPr>
          <w:rStyle w:val="ECCHLbold"/>
        </w:rPr>
        <w:tab/>
      </w:r>
      <w:r w:rsidRPr="003B3721">
        <w:tab/>
        <w:t>Different category of service:</w:t>
      </w:r>
      <w:r w:rsidR="00853F21">
        <w:t xml:space="preserve"> </w:t>
      </w:r>
      <w:r w:rsidRPr="003B3721">
        <w:t>in Armenia, Azerbaijan, Belarus, Bulgaria, Egypt, the Russian Federation, Finland, France, Georgia, Greece, Kazakhstan, Lebanon, Moldova, Mongolia, Uzbekistan, Poland, Kyrgyzstan, the Syrian Arab Republic, Slovakia, the Czech Rep., Romania, Tajikistan, Turkmenistan and Ukraine, the</w:t>
      </w:r>
      <w:r w:rsidR="00853F21">
        <w:t xml:space="preserve"> </w:t>
      </w:r>
      <w:r w:rsidRPr="003B3721">
        <w:t>allocation of the band 137-138 MHz to the aeronautical mobile (OR) service is on a primary basis (see No. 5.33).</w:t>
      </w:r>
      <w:r w:rsidR="00853F21">
        <w:t xml:space="preserve"> </w:t>
      </w:r>
      <w:r w:rsidRPr="003B3721">
        <w:t xml:space="preserve"> (WRC 2000)</w:t>
      </w:r>
    </w:p>
    <w:p w14:paraId="0ADED0A9" w14:textId="5E24E0A2" w:rsidR="00462942" w:rsidRPr="003B3721" w:rsidRDefault="00462942" w:rsidP="003B3721">
      <w:pPr>
        <w:pStyle w:val="ECCParagraph"/>
      </w:pPr>
      <w:r w:rsidRPr="003B3721">
        <w:rPr>
          <w:rStyle w:val="ECCHLbold"/>
        </w:rPr>
        <w:t>5.210</w:t>
      </w:r>
      <w:r w:rsidRPr="003B3721">
        <w:rPr>
          <w:rStyle w:val="ECCHLbold"/>
        </w:rPr>
        <w:tab/>
      </w:r>
      <w:r w:rsidRPr="003B3721">
        <w:tab/>
        <w:t>Additional allocation:</w:t>
      </w:r>
      <w:r w:rsidR="00853F21">
        <w:t xml:space="preserve"> </w:t>
      </w:r>
      <w:r w:rsidRPr="003B3721">
        <w:t>in Italy, the Czech Rep. and the United Kingdom, the bands 138-143.6 MHz and 143.65-144 MHz are also allocated to the space research service (space-to-Earth) on a secondary basis.</w:t>
      </w:r>
      <w:r w:rsidR="00853F21">
        <w:t xml:space="preserve"> </w:t>
      </w:r>
      <w:r w:rsidRPr="003B3721">
        <w:t xml:space="preserve"> (WRC-07)</w:t>
      </w:r>
    </w:p>
    <w:p w14:paraId="20F79D2B" w14:textId="421ED0C9" w:rsidR="00462942" w:rsidRPr="003B3721" w:rsidRDefault="00462942" w:rsidP="003B3721">
      <w:pPr>
        <w:pStyle w:val="ECCParagraph"/>
      </w:pPr>
      <w:r w:rsidRPr="003B3721">
        <w:rPr>
          <w:rStyle w:val="ECCHLbold"/>
        </w:rPr>
        <w:t>5.211</w:t>
      </w:r>
      <w:r w:rsidRPr="003B3721">
        <w:rPr>
          <w:rStyle w:val="ECCHLbold"/>
        </w:rPr>
        <w:tab/>
      </w:r>
      <w:r w:rsidRPr="003B3721">
        <w:tab/>
        <w:t>Additional allocation:</w:t>
      </w:r>
      <w:r w:rsidR="00853F21">
        <w:t xml:space="preserve"> </w:t>
      </w:r>
      <w:r w:rsidRPr="003B3721">
        <w:t>in Germany, Saudi Arabia, Austria, Bahrain, Belgium, Denmark, the United Arab Emirates, Spain, Finland, Greece, Ireland, Israel, Kenya, Kuwait, The Former Yugoslav Republic of Macedonia, Lebanon, Liechtenstein, Luxembourg, Mali, Malta, Montenegro, Norway, the Netherlands, Qatar, Slovakia, the United Kingdom, Serbia, Slovenia, Somalia, Sweden, Switzerland, Tanzania, Tunisia and Turkey, the band 138-144 MHz is also allocated to the maritime mobile and land mobile services on a primary basis.</w:t>
      </w:r>
      <w:r w:rsidR="00853F21">
        <w:t xml:space="preserve"> </w:t>
      </w:r>
      <w:r w:rsidRPr="003B3721">
        <w:t xml:space="preserve"> (WRC 12)</w:t>
      </w:r>
    </w:p>
    <w:p w14:paraId="56552FD2" w14:textId="36E1F47F" w:rsidR="00462942" w:rsidRPr="003B3721" w:rsidRDefault="00462942" w:rsidP="003B3721">
      <w:pPr>
        <w:pStyle w:val="ECCParagraph"/>
      </w:pPr>
      <w:r w:rsidRPr="003B3721">
        <w:rPr>
          <w:rStyle w:val="ECCHLbold"/>
        </w:rPr>
        <w:t>5.214</w:t>
      </w:r>
      <w:r w:rsidRPr="003B3721">
        <w:rPr>
          <w:rStyle w:val="ECCHLbold"/>
        </w:rPr>
        <w:tab/>
      </w:r>
      <w:r w:rsidRPr="003B3721">
        <w:tab/>
        <w:t>Additional allocation:</w:t>
      </w:r>
      <w:r w:rsidR="00853F21">
        <w:t xml:space="preserve"> </w:t>
      </w:r>
      <w:r w:rsidRPr="003B3721">
        <w:t>in Eritrea, Ethiopia, Kenya, The Former Yugoslav Republic of Macedonia, Montenegro, Serbia, Somalia, Sudan, South Sudan and Tanzania, the band 138-144 MHz is also allocated to the fixed service on a primary basis.</w:t>
      </w:r>
      <w:r w:rsidR="00853F21">
        <w:t xml:space="preserve"> </w:t>
      </w:r>
      <w:r w:rsidRPr="003B3721">
        <w:t xml:space="preserve"> (WRC 12)</w:t>
      </w:r>
    </w:p>
    <w:p w14:paraId="1D1863C8" w14:textId="24AE4585" w:rsidR="00462942" w:rsidRPr="003B3721" w:rsidRDefault="00462942" w:rsidP="003B3721">
      <w:pPr>
        <w:pStyle w:val="ECCParagraph"/>
      </w:pPr>
      <w:r w:rsidRPr="003B3721">
        <w:rPr>
          <w:rStyle w:val="ECCHLbold"/>
        </w:rPr>
        <w:t>5.221</w:t>
      </w:r>
      <w:r w:rsidRPr="003B3721">
        <w:rPr>
          <w:rStyle w:val="ECCHLbold"/>
        </w:rPr>
        <w:tab/>
      </w:r>
      <w:r w:rsidRPr="003B3721">
        <w:tab/>
        <w:t>Stations of the mobile-satellite service in the band 148-149.9 MHz shall not cause harmful interference to, or claim protection from, stations of the fixed or mobile services operating in accordance with the Table of Frequency Allocations in the following countries: Albania, Algeria, Germany, Saudi Arabia, Australia, Austria, Bahrain, Bangladesh, Barbados, Belarus, Belgium, Benin, Bosnia and Herzegovina, Botswana, Brunei Darussalam, Bulgaria, Cameroon, China, Cyprus, Congo (Rep. of the), Korea (Rep. of), Côte d'Ivoire, Croatia, Cuba, Denmark, Djibouti, Egypt, the United Arab Emirates, Eritrea, Spain, Estonia, Ethiopia, the Russian Federation, Finland, France, Gabon, Ghana, Greece, Guinea, Guinea Bissau, Hungary, India, Iran (Islamic Republic of), Ireland, Iceland, Israel, Italy, Jamaica, Japan, Jordan, Kazakhstan, Kenya, Kuwait, The Former Yugoslav Republic of Macedonia, Lesotho, Latvia, Lebanon, Libya, Liechtenstein, Lithuania, Luxembourg, Malaysia, Mali, Malta, Mauritania, Moldova, Mongolia, Montenegro, Mozambique, Namibia, Norway, New Zealand, Oman, Uganda, Uzbekistan, Pakistan, Panama, Papua New Guinea, Paraguay, the Netherlands, the Philippines, Poland, Portugal, Qatar, the Syrian Arab Republic, Kyrgyzstan, Dem. People’s Rep. of Korea, Slovakia, Romania, the United Kingdom, Senegal, Serbia, Sierra Leone, Singapore, Slovenia, Sudan, Sri Lanka, South Africa, Sweden, Switzerland, Swaziland, Tanzania, Chad, Thailand, Togo, Tonga, Trinidad and Tobago, Tunisia, Turkey, Ukraine, Viet Nam, Yemen, Zambia and Zimbabwe.</w:t>
      </w:r>
      <w:r w:rsidR="00853F21">
        <w:t xml:space="preserve"> </w:t>
      </w:r>
      <w:r w:rsidRPr="003B3721">
        <w:t xml:space="preserve"> (WRC 12)</w:t>
      </w:r>
    </w:p>
    <w:p w14:paraId="4BB8B6FD" w14:textId="445106A0" w:rsidR="00462942" w:rsidRPr="003B3721" w:rsidRDefault="00462942" w:rsidP="003B3721">
      <w:pPr>
        <w:pStyle w:val="ECCParagraph"/>
      </w:pPr>
      <w:r w:rsidRPr="003B3721">
        <w:rPr>
          <w:rStyle w:val="ECCHLbold"/>
        </w:rPr>
        <w:t>5.225A</w:t>
      </w:r>
      <w:r w:rsidRPr="003B3721">
        <w:tab/>
        <w:t>Additional allocation: in Algeria, Armenia, Azerbaijan, Belarus, China, the Russian Federation, France, Iran (Islamic Republic of), Kazakhstan, Uzbekistan, Kyrgyzstan, Tajikistan, Turkmenistan, Ukraine and Viet Nam, the frequency band 154-156 MHz is also allocated to the radiolocation service on a primary basis. The usage of the frequency band 154-156 MHz by the radiolocation service shall be limited to space-object detection systems operating from terrestrial locations. The operation of stations in the radiolocation service in the frequency band 154-156 MHz shall be subject to agreement obtained under No. 9.21. For the identification of potentially affected administrations in Region 1, the instantaneous field-strength value of 12 dB(</w:t>
      </w:r>
      <w:proofErr w:type="spellStart"/>
      <w:r w:rsidRPr="003B3721">
        <w:t>μV</w:t>
      </w:r>
      <w:proofErr w:type="spellEnd"/>
      <w:r w:rsidRPr="003B3721">
        <w:t xml:space="preserve">/m) for 10% of the time produced at 10 m above ground level in the 25 kHz reference frequency band at the border of the territory of any other administration shall be used. For the identification of potentially affected administrations in Region 3, the interference-to-noise ratio (I/N) value of −6 dB (N = −161 </w:t>
      </w:r>
      <w:proofErr w:type="spellStart"/>
      <w:r w:rsidRPr="003B3721">
        <w:t>dBW</w:t>
      </w:r>
      <w:proofErr w:type="spellEnd"/>
      <w:r w:rsidRPr="003B3721">
        <w:t xml:space="preserve">/4 kHz), or −10 dB for applications with greater protection requirements, such as public protection and disaster relief (PPDR (N = −161 </w:t>
      </w:r>
      <w:proofErr w:type="spellStart"/>
      <w:r w:rsidRPr="003B3721">
        <w:t>dBW</w:t>
      </w:r>
      <w:proofErr w:type="spellEnd"/>
      <w:r w:rsidRPr="003B3721">
        <w:t xml:space="preserve">/4 kHz)), for 1% of the time produced at 60 m above ground level at the border of the territory of any other administration shall be used. In the frequency bands 156.7625-156.8375 MHz, 156.5125-156.5375 MHz, 161.9625-161.9875 MHz, 162.0125-162.0375 MHz, out-of-band </w:t>
      </w:r>
      <w:proofErr w:type="spellStart"/>
      <w:r w:rsidRPr="003B3721">
        <w:t>e.i.r.p</w:t>
      </w:r>
      <w:proofErr w:type="spellEnd"/>
      <w:r w:rsidRPr="003B3721">
        <w:t xml:space="preserve">. of space surveillance radars shall not exceed −16 </w:t>
      </w:r>
      <w:proofErr w:type="spellStart"/>
      <w:r w:rsidRPr="003B3721">
        <w:t>dBW</w:t>
      </w:r>
      <w:proofErr w:type="spellEnd"/>
      <w:r w:rsidRPr="003B3721">
        <w:t>. Frequency assignments to the radiolocation service under this allocation in Ukraine shall not be used without the agreement of Moldova.</w:t>
      </w:r>
      <w:r w:rsidR="00853F21">
        <w:t xml:space="preserve"> </w:t>
      </w:r>
      <w:r w:rsidRPr="003B3721">
        <w:t xml:space="preserve"> (WRC 12)</w:t>
      </w:r>
    </w:p>
    <w:p w14:paraId="0850DEC1" w14:textId="55E4DD39" w:rsidR="00462942" w:rsidRPr="003B3721" w:rsidRDefault="00462942" w:rsidP="003B3721">
      <w:pPr>
        <w:pStyle w:val="ECCParagraph"/>
      </w:pPr>
      <w:r w:rsidRPr="003B3721">
        <w:rPr>
          <w:rStyle w:val="ECCHLbold"/>
        </w:rPr>
        <w:t>5.235</w:t>
      </w:r>
      <w:r w:rsidRPr="003B3721">
        <w:rPr>
          <w:rStyle w:val="ECCHLbold"/>
        </w:rPr>
        <w:tab/>
      </w:r>
      <w:r w:rsidRPr="003B3721">
        <w:tab/>
        <w:t>Additional allocation:</w:t>
      </w:r>
      <w:r w:rsidR="00853F21">
        <w:t xml:space="preserve"> </w:t>
      </w:r>
      <w:r w:rsidRPr="003B3721">
        <w:t>in Germany, Austria, Belgium, Denmark, Spain, Finland, France, Israel, Italy, Liechtenstein, Malta, Monaco, Norway, the Netherlands, the United Kingdom, Sweden and Switzerland, the band 174-223 MHz is also allocated to the land mobile service on a primary basis. However, the stations of the land mobile service shall not cause harmful interference to, or claim protection from, broadcasting stations, existing or planned, in countries other than those listed in this footnote.</w:t>
      </w:r>
    </w:p>
    <w:p w14:paraId="217E5999" w14:textId="69322A2F" w:rsidR="00462942" w:rsidRPr="003B3721" w:rsidRDefault="00462942" w:rsidP="003B3721">
      <w:pPr>
        <w:pStyle w:val="ECCParagraph"/>
      </w:pPr>
      <w:r w:rsidRPr="003B3721">
        <w:rPr>
          <w:rStyle w:val="ECCHLbold"/>
        </w:rPr>
        <w:t>5.246</w:t>
      </w:r>
      <w:r w:rsidRPr="003B3721">
        <w:rPr>
          <w:rStyle w:val="ECCHLbold"/>
        </w:rPr>
        <w:tab/>
      </w:r>
      <w:r w:rsidRPr="003B3721">
        <w:tab/>
        <w:t>Alternative allocation:</w:t>
      </w:r>
      <w:r w:rsidR="00853F21">
        <w:t xml:space="preserve"> </w:t>
      </w:r>
      <w:r w:rsidRPr="003B3721">
        <w:t>in Spain, France, Israel and Monaco, the band 223-230 MHz is allocated to the broadcasting and land mobile services on a primary basis (see No. 5.33) on the basis that, in the preparation of frequency plans, the broadcasting service shall have prior choice of frequencies; and allocated to the fixed and mobile, except land mobile, services on a secondary basis. However, the stations of the land mobile service shall not cause harmful interference to, or claim protection from, existing or planned broadcasting stations in Morocco and Algeria.</w:t>
      </w:r>
    </w:p>
    <w:p w14:paraId="07400100" w14:textId="5EEA4726" w:rsidR="00462942" w:rsidRPr="003B3721" w:rsidRDefault="00462942" w:rsidP="003B3721">
      <w:pPr>
        <w:pStyle w:val="ECCParagraph"/>
      </w:pPr>
      <w:r w:rsidRPr="003B3721">
        <w:rPr>
          <w:rStyle w:val="ECCHLbold"/>
        </w:rPr>
        <w:t>5.256A</w:t>
      </w:r>
      <w:r w:rsidRPr="003B3721">
        <w:tab/>
        <w:t>Additional allocation:</w:t>
      </w:r>
      <w:r w:rsidR="00853F21">
        <w:t xml:space="preserve"> </w:t>
      </w:r>
      <w:r w:rsidRPr="003B3721">
        <w:t>in China, the Russian Federation, Kazakhstan and Ukraine, the band 258-261 MHz is also allocated to the space research service (Earth-to-space) and space operation service (Earth-to-space) on a primary basis. Stations in the space research service (Earth-to-space) and space operation service (Earth-to-space) shall not cause harmful interference to, nor claim protection from, nor constrain the use and development of the mobile service systems and mobile-satellite service systems operating in the band. Stations in space research service (Earth-to-space) and space operation service (Earth-to-space) shall not constrain the future development of fixed service systems of other countries.</w:t>
      </w:r>
      <w:r w:rsidR="00853F21">
        <w:t xml:space="preserve"> </w:t>
      </w:r>
      <w:r w:rsidRPr="003B3721">
        <w:t xml:space="preserve"> (WRC-03)</w:t>
      </w:r>
    </w:p>
    <w:p w14:paraId="3D731C3D" w14:textId="2A955EF0" w:rsidR="00462942" w:rsidRPr="003B3721" w:rsidRDefault="00462942" w:rsidP="003B3721">
      <w:pPr>
        <w:pStyle w:val="ECCParagraph"/>
      </w:pPr>
      <w:r w:rsidRPr="003B3721">
        <w:rPr>
          <w:rStyle w:val="ECCHLbold"/>
        </w:rPr>
        <w:t>5.262</w:t>
      </w:r>
      <w:r w:rsidRPr="003B3721">
        <w:rPr>
          <w:rStyle w:val="ECCHLbold"/>
        </w:rPr>
        <w:tab/>
      </w:r>
      <w:r w:rsidRPr="003B3721">
        <w:rPr>
          <w:rStyle w:val="ECCHLbold"/>
        </w:rPr>
        <w:tab/>
      </w:r>
      <w:r w:rsidRPr="003B3721">
        <w:t>Additional allocation:</w:t>
      </w:r>
      <w:r w:rsidR="00853F21">
        <w:t xml:space="preserve"> </w:t>
      </w:r>
      <w:r w:rsidRPr="003B3721">
        <w:t>in Saudi Arabia, Armenia, Azerbaijan, Bahrain, Belarus, Botswana, Colombia, Cuba, Egypt, the United Arab Emirates, Ecuador, the Russian Federation, Georgia, Hungary, Iran (Islamic Republic of), Iraq, Israel, Jordan, Kazakhstan, Kuwait, Liberia, Malaysia, Moldova, Oman, Uzbekistan, Pakistan, the Philippines, Qatar, the Syrian Arab Republic, Kyrgyzstan, Singapore, Somalia, Tajikistan, Chad, Turkmenistan and Ukraine, the band 400.05-401 MHz is also allocated to the fixed and mobile services on a primary basis.</w:t>
      </w:r>
      <w:r w:rsidR="00853F21">
        <w:t xml:space="preserve"> </w:t>
      </w:r>
      <w:r w:rsidRPr="003B3721">
        <w:t xml:space="preserve"> (WRC 12)</w:t>
      </w:r>
    </w:p>
    <w:p w14:paraId="040F35B1" w14:textId="6475F7A3" w:rsidR="00462942" w:rsidRPr="003B3721" w:rsidRDefault="00462942" w:rsidP="003B3721">
      <w:pPr>
        <w:pStyle w:val="ECCParagraph"/>
      </w:pPr>
      <w:r w:rsidRPr="003B3721">
        <w:rPr>
          <w:rStyle w:val="ECCHLbold"/>
        </w:rPr>
        <w:t>5.269</w:t>
      </w:r>
      <w:r w:rsidRPr="003B3721">
        <w:rPr>
          <w:rStyle w:val="ECCHLbold"/>
        </w:rPr>
        <w:tab/>
      </w:r>
      <w:r w:rsidRPr="003B3721">
        <w:tab/>
        <w:t>Different category of service:</w:t>
      </w:r>
      <w:r w:rsidR="00853F21">
        <w:t xml:space="preserve"> </w:t>
      </w:r>
      <w:r w:rsidRPr="003B3721">
        <w:t>in Australia, the United States, India, Japan and the United Kingdom, the allocation of the bands 420-430 MHz and 440-450 MHz to the radiolocation service is on a primary basis (see No. 5.33).</w:t>
      </w:r>
    </w:p>
    <w:p w14:paraId="568B7F7F" w14:textId="0FD637BD" w:rsidR="00462942" w:rsidRPr="003B3721" w:rsidRDefault="00462942" w:rsidP="003B3721">
      <w:pPr>
        <w:pStyle w:val="ECCParagraph"/>
      </w:pPr>
      <w:r w:rsidRPr="003B3721">
        <w:rPr>
          <w:rStyle w:val="ECCHLbold"/>
        </w:rPr>
        <w:t>5.271</w:t>
      </w:r>
      <w:r w:rsidRPr="003B3721">
        <w:tab/>
      </w:r>
      <w:r w:rsidRPr="003B3721">
        <w:tab/>
        <w:t>Additional allocation:</w:t>
      </w:r>
      <w:r w:rsidR="00853F21">
        <w:t xml:space="preserve"> </w:t>
      </w:r>
      <w:r w:rsidRPr="003B3721">
        <w:t xml:space="preserve">in Belarus, China, India, Kyrgyzstan and Turkmenistan, the band 420-460 MHz is also allocated to the aeronautical </w:t>
      </w:r>
      <w:proofErr w:type="spellStart"/>
      <w:r w:rsidRPr="003B3721">
        <w:t>radionavigation</w:t>
      </w:r>
      <w:proofErr w:type="spellEnd"/>
      <w:r w:rsidRPr="003B3721">
        <w:t xml:space="preserve"> service (radio altimeters) on a secondary basis.</w:t>
      </w:r>
      <w:r w:rsidR="00853F21">
        <w:t xml:space="preserve"> </w:t>
      </w:r>
      <w:r w:rsidRPr="003B3721">
        <w:t xml:space="preserve"> (WRC-07)</w:t>
      </w:r>
    </w:p>
    <w:p w14:paraId="40A70DD1" w14:textId="309D96E3" w:rsidR="00462942" w:rsidRPr="003B3721" w:rsidRDefault="00462942" w:rsidP="003B3721">
      <w:pPr>
        <w:pStyle w:val="ECCParagraph"/>
      </w:pPr>
      <w:r w:rsidRPr="003B3721">
        <w:rPr>
          <w:rStyle w:val="ECCHLbold"/>
        </w:rPr>
        <w:t>5.274</w:t>
      </w:r>
      <w:r w:rsidRPr="003B3721">
        <w:rPr>
          <w:rStyle w:val="ECCHLbold"/>
        </w:rPr>
        <w:tab/>
      </w:r>
      <w:r w:rsidRPr="003B3721">
        <w:tab/>
        <w:t>Alternative allocation:</w:t>
      </w:r>
      <w:r w:rsidR="00853F21">
        <w:t xml:space="preserve"> </w:t>
      </w:r>
      <w:r w:rsidRPr="003B3721">
        <w:t>in Denmark, Norway, Sweden and Chad, the bands 430-432 MHz and 438-440 MHz are allocated to the fixed and mobile, except aeronautical mobile, services on a primary basis.</w:t>
      </w:r>
      <w:r w:rsidR="00853F21">
        <w:t xml:space="preserve"> </w:t>
      </w:r>
      <w:r w:rsidRPr="003B3721">
        <w:t xml:space="preserve"> (WRC 12)</w:t>
      </w:r>
    </w:p>
    <w:p w14:paraId="63C9ED3B" w14:textId="59811C90" w:rsidR="00462942" w:rsidRPr="003B3721" w:rsidRDefault="00462942" w:rsidP="003B3721">
      <w:pPr>
        <w:pStyle w:val="ECCParagraph"/>
      </w:pPr>
      <w:r w:rsidRPr="003B3721">
        <w:rPr>
          <w:rStyle w:val="ECCHLbold"/>
        </w:rPr>
        <w:t>5.275</w:t>
      </w:r>
      <w:r w:rsidRPr="003B3721">
        <w:rPr>
          <w:rStyle w:val="ECCHLbold"/>
        </w:rPr>
        <w:tab/>
      </w:r>
      <w:r w:rsidRPr="003B3721">
        <w:rPr>
          <w:rStyle w:val="ECCHLbold"/>
        </w:rPr>
        <w:tab/>
      </w:r>
      <w:r w:rsidRPr="003B3721">
        <w:t>Additional allocation:</w:t>
      </w:r>
      <w:r w:rsidR="00853F21">
        <w:t xml:space="preserve"> </w:t>
      </w:r>
      <w:r w:rsidRPr="003B3721">
        <w:t>in Croatia, Estonia, Finland, Libyan Arab Jamahiriya, The Former Yugoslav Republic of Macedonia, Montenegro, Serbia and Slovenia, the bands 430-432 MHz and 438-440 MHz are also allocated to the fixed and mobile, except aeronautical mobile, services on a primary basis.</w:t>
      </w:r>
      <w:r w:rsidR="00853F21">
        <w:t xml:space="preserve"> </w:t>
      </w:r>
      <w:r w:rsidRPr="003B3721">
        <w:t xml:space="preserve"> (WRC-07)</w:t>
      </w:r>
    </w:p>
    <w:p w14:paraId="549ED643" w14:textId="12BF3021" w:rsidR="00462942" w:rsidRPr="003B3721" w:rsidRDefault="00462942" w:rsidP="003B3721">
      <w:pPr>
        <w:pStyle w:val="ECCParagraph"/>
      </w:pPr>
      <w:r w:rsidRPr="003B3721">
        <w:rPr>
          <w:rStyle w:val="ECCHLbold"/>
        </w:rPr>
        <w:t>5.276</w:t>
      </w:r>
      <w:r w:rsidRPr="003B3721">
        <w:rPr>
          <w:rStyle w:val="ECCHLbold"/>
        </w:rPr>
        <w:tab/>
      </w:r>
      <w:r w:rsidRPr="003B3721">
        <w:tab/>
        <w:t>Additional allocation:</w:t>
      </w:r>
      <w:r w:rsidR="00853F21">
        <w:t xml:space="preserve"> </w:t>
      </w:r>
      <w:r w:rsidRPr="003B3721">
        <w:t>in Afghanistan, Algeria, Saudi Arabia, Bahrain, Bangladesh, Brunei Darussalam, Burkina Faso, Djibouti, Egypt, the United Arab Emirates, Ecuador, Eritrea, Ethiopia, Greece, Guinea, India, Indonesia, Iran (Islamic Republic of), Iraq, Israel, Italy, Jordan, Kenya, Kuwait, Libya, Malaysia, Niger, Nigeria, Oman, Pakistan, the Philippines, Qatar, the Syrian Arab Republic, the Dem. People’s Rep. of Korea, Singapore, Somalia, Sudan, Switzerland, Tanzania, Thailand, Togo, Turkey and Yemen, the band 430-440 MHz is also allocated to the fixed service on a primary basis and the bands 430-435 MHz and 438-440 MHz are also allocated to the mobile, except aeronautical mobile, service on a primary basis.</w:t>
      </w:r>
      <w:r w:rsidR="00853F21">
        <w:t xml:space="preserve"> </w:t>
      </w:r>
      <w:r w:rsidRPr="003B3721">
        <w:t xml:space="preserve"> (WRC 12)</w:t>
      </w:r>
    </w:p>
    <w:p w14:paraId="6C8E9C68" w14:textId="417A9AE6" w:rsidR="00462942" w:rsidRPr="003B3721" w:rsidRDefault="00462942" w:rsidP="003B3721">
      <w:pPr>
        <w:pStyle w:val="ECCParagraph"/>
      </w:pPr>
      <w:r w:rsidRPr="003B3721">
        <w:rPr>
          <w:rStyle w:val="ECCHLbold"/>
        </w:rPr>
        <w:t>5.277</w:t>
      </w:r>
      <w:r w:rsidRPr="003B3721">
        <w:rPr>
          <w:rStyle w:val="ECCHLbold"/>
        </w:rPr>
        <w:tab/>
      </w:r>
      <w:r w:rsidRPr="003B3721">
        <w:tab/>
        <w:t>Additional allocation:</w:t>
      </w:r>
      <w:r w:rsidR="00853F21">
        <w:t xml:space="preserve"> </w:t>
      </w:r>
      <w:r w:rsidRPr="003B3721">
        <w:t>in Angola, Armenia, Azerbaijan, Belarus, Cameroon, Congo (Rep. of the), Djibouti, the Russian Federation, Georgia, Hungary, Israel, Kazakhstan, Mali, Mongolia, Uzbekistan, Poland, the Dem. Rep. of the Congo, Kyrgyzstan, Slovakia, Romania, Rwanda, Tajikistan, Chad, Turkmenistan and Ukraine, the band 430-440 MHz is also allocated to the fixed service on a primary basis.</w:t>
      </w:r>
      <w:r w:rsidR="00853F21">
        <w:t xml:space="preserve"> </w:t>
      </w:r>
      <w:r w:rsidRPr="003B3721">
        <w:t xml:space="preserve"> (WRC 12)</w:t>
      </w:r>
    </w:p>
    <w:p w14:paraId="36133A58" w14:textId="5202A57C" w:rsidR="00462942" w:rsidRPr="003B3721" w:rsidRDefault="00462942" w:rsidP="003B3721">
      <w:pPr>
        <w:pStyle w:val="ECCParagraph"/>
      </w:pPr>
      <w:r w:rsidRPr="003B3721">
        <w:rPr>
          <w:rStyle w:val="ECCHLbold"/>
        </w:rPr>
        <w:t>5.280</w:t>
      </w:r>
      <w:r w:rsidRPr="003B3721">
        <w:rPr>
          <w:rStyle w:val="ECCHLbold"/>
        </w:rPr>
        <w:tab/>
      </w:r>
      <w:r w:rsidRPr="003B3721">
        <w:tab/>
        <w:t xml:space="preserve">In Germany, Austria, Bosnia and Herzegovina, Croatia, The Former Yugoslav Republic of Macedonia, Liechtenstein, Montenegro, Portugal, Serbia, Slovenia and Switzerland, the band 433.05-434.79 MHz (centre frequency 433.92 MHz) is designated for industrial, scientific and medical (ISM) applications. </w:t>
      </w:r>
      <w:proofErr w:type="spellStart"/>
      <w:r w:rsidRPr="003B3721">
        <w:t>Radiocommunication</w:t>
      </w:r>
      <w:proofErr w:type="spellEnd"/>
      <w:r w:rsidRPr="003B3721">
        <w:t xml:space="preserve"> services of these countries operating within this band must accept harmful interference which may be caused by these applications. ISM equipment operating in this band is subject to the provisions of No. 15.13.</w:t>
      </w:r>
      <w:r w:rsidR="00853F21">
        <w:t xml:space="preserve">  </w:t>
      </w:r>
      <w:r w:rsidRPr="003B3721">
        <w:t>(WRC-07)</w:t>
      </w:r>
    </w:p>
    <w:p w14:paraId="1AB1FF7D" w14:textId="389663D3" w:rsidR="00462942" w:rsidRPr="003B3721" w:rsidRDefault="00462942" w:rsidP="003B3721">
      <w:pPr>
        <w:pStyle w:val="ECCParagraph"/>
      </w:pPr>
      <w:r w:rsidRPr="003B3721">
        <w:rPr>
          <w:rStyle w:val="ECCHLbold"/>
        </w:rPr>
        <w:t>5.283</w:t>
      </w:r>
      <w:r w:rsidRPr="003B3721">
        <w:rPr>
          <w:rStyle w:val="ECCHLbold"/>
        </w:rPr>
        <w:tab/>
      </w:r>
      <w:r w:rsidRPr="003B3721">
        <w:tab/>
        <w:t>Additional allocation:</w:t>
      </w:r>
      <w:r w:rsidR="00853F21">
        <w:t xml:space="preserve"> </w:t>
      </w:r>
      <w:r w:rsidRPr="003B3721">
        <w:t>in Austria, the band 438-440 MHz is also allocated to the fixed and mobile, except aeronautical mobile, services on a primary basis.</w:t>
      </w:r>
    </w:p>
    <w:p w14:paraId="39A316C2" w14:textId="16C62B9E" w:rsidR="00462942" w:rsidRPr="003B3721" w:rsidRDefault="00462942" w:rsidP="003B3721">
      <w:pPr>
        <w:pStyle w:val="ECCParagraph"/>
      </w:pPr>
      <w:r w:rsidRPr="003B3721">
        <w:rPr>
          <w:rStyle w:val="ECCHLbold"/>
        </w:rPr>
        <w:t>5.290</w:t>
      </w:r>
      <w:r w:rsidRPr="003B3721">
        <w:rPr>
          <w:rStyle w:val="ECCHLbold"/>
        </w:rPr>
        <w:tab/>
      </w:r>
      <w:r w:rsidRPr="003B3721">
        <w:tab/>
        <w:t>Different category of service:</w:t>
      </w:r>
      <w:r w:rsidR="00853F21">
        <w:t xml:space="preserve"> </w:t>
      </w:r>
      <w:r w:rsidRPr="003B3721">
        <w:t>in Afghanistan, Azerbaijan, Belarus, China, the Russian Federation, Japan, Kyrgyzstan, Tajikistan and Turkmenistan, the allocation of the band 460-470 MHz to the meteorological-satellite service (space-to-Earth) is on a primary basis (see No. 5.33), subject to agreement obtained under No. 9.21.</w:t>
      </w:r>
      <w:r w:rsidR="00853F21">
        <w:t xml:space="preserve"> </w:t>
      </w:r>
      <w:r w:rsidRPr="003B3721">
        <w:t xml:space="preserve"> (WRC 12)</w:t>
      </w:r>
    </w:p>
    <w:p w14:paraId="40ACDABB" w14:textId="22FEBA69" w:rsidR="00462942" w:rsidRPr="003B3721" w:rsidRDefault="00462942" w:rsidP="003B3721">
      <w:pPr>
        <w:pStyle w:val="ECCParagraph"/>
      </w:pPr>
      <w:r w:rsidRPr="003B3721">
        <w:rPr>
          <w:rStyle w:val="ECCHLbold"/>
        </w:rPr>
        <w:t>5.291A</w:t>
      </w:r>
      <w:r w:rsidRPr="003B3721">
        <w:tab/>
        <w:t>Additional allocation:</w:t>
      </w:r>
      <w:r w:rsidR="00853F21">
        <w:t xml:space="preserve"> </w:t>
      </w:r>
      <w:r w:rsidRPr="003B3721">
        <w:t>in Germany, Austria, Denmark, Estonia, Finland, Liechtenstein, Norway, Netherlands, the Czech Rep. and Switzerland, the band 470-494 MHz is also allocated to the radiolocation service on a secondary basis. This use is limited to the operation of wind profiler radars in accordance with Resolution 217 (WRC 97).</w:t>
      </w:r>
      <w:r w:rsidR="00853F21">
        <w:t xml:space="preserve"> </w:t>
      </w:r>
      <w:r w:rsidRPr="003B3721">
        <w:t xml:space="preserve"> (WRC-97)</w:t>
      </w:r>
    </w:p>
    <w:p w14:paraId="425011FF" w14:textId="7E1C6D38" w:rsidR="00462942" w:rsidRPr="003B3721" w:rsidRDefault="00462942" w:rsidP="003B3721">
      <w:pPr>
        <w:pStyle w:val="ECCParagraph"/>
      </w:pPr>
      <w:r w:rsidRPr="003B3721">
        <w:rPr>
          <w:rStyle w:val="ECCHLbold"/>
        </w:rPr>
        <w:t>5.296</w:t>
      </w:r>
      <w:r w:rsidRPr="003B3721">
        <w:rPr>
          <w:rStyle w:val="ECCHLbold"/>
        </w:rPr>
        <w:tab/>
      </w:r>
      <w:r w:rsidRPr="003B3721">
        <w:tab/>
        <w:t>Additional allocation:</w:t>
      </w:r>
      <w:r w:rsidR="00853F21">
        <w:t xml:space="preserve"> </w:t>
      </w:r>
      <w:r w:rsidRPr="003B3721">
        <w:t>in Albania, Germany, Saudi Arabia, Austria, Bahrain, Belgium, Benin, Bosnia and Herzegovina, Burkina Faso, Cameroon, Congo (Rep. of the), Côte d'Ivoire, Croatia, Denmark, Djibouti, Egypt, United Arab Emirates, Spain, Estonia, Finland, France, Gabon, Ghana, Iraq, Ireland, Iceland, Israel, Italy, Jordan, Kuwait, Latvia, The Former Yugoslav Republic of Macedonia, Libya, Liechtenstein, Lithuania, Luxembourg, Mali, Malta, Morocco, Moldova, Monaco, Niger, Norway, Oman, the Netherlands, Poland, Portugal, Qatar, the Syrian Arab Republic, Slovakia, the Czech Republic, the United Kingdom, Sudan, Sweden, Switzerland, Swaziland, Chad, Togo, Tunisia and Turkey, the band 470-790 MHz, and in Angola, Botswana, Lesotho, Malawi, Mauritius, Mozambique, Namibia, Nigeria, South Africa, Tanzania, Zambia and Zimbabwe, the band 470-698 MHz are also allocated on a secondary basis to the land mobile service, intended for applications ancillary to broadcasting. Stations of the land mobile service in the countries listed in this footnote shall not cause harmful interference to existing or planned stations operating in accordance with the Table in countries other than those listed in this footnote.</w:t>
      </w:r>
      <w:r w:rsidR="00853F21">
        <w:t xml:space="preserve"> </w:t>
      </w:r>
      <w:r w:rsidRPr="003B3721">
        <w:t xml:space="preserve"> (WRC 12)</w:t>
      </w:r>
    </w:p>
    <w:p w14:paraId="14CF4A37" w14:textId="74ABDD08" w:rsidR="00462942" w:rsidRPr="003B3721" w:rsidRDefault="00462942" w:rsidP="003B3721">
      <w:pPr>
        <w:pStyle w:val="ECCParagraph"/>
      </w:pPr>
      <w:r w:rsidRPr="003B3721">
        <w:rPr>
          <w:rStyle w:val="ECCHLbold"/>
        </w:rPr>
        <w:t>5.312</w:t>
      </w:r>
      <w:r w:rsidRPr="003B3721">
        <w:rPr>
          <w:rStyle w:val="ECCHLbold"/>
        </w:rPr>
        <w:tab/>
      </w:r>
      <w:r w:rsidRPr="003B3721">
        <w:tab/>
        <w:t>Additional allocation:</w:t>
      </w:r>
      <w:r w:rsidR="00853F21">
        <w:t xml:space="preserve"> </w:t>
      </w:r>
      <w:r w:rsidRPr="003B3721">
        <w:t xml:space="preserve">in Armenia, Azerbaijan, Belarus, the Russian Federation, Georgia, Kazakhstan, Uzbekistan, Kyrgyzstan, Tajikistan, Turkmenistan and Ukraine, the band 645-862 MHz, in Bulgaria the bands 646-686 MHz, 726-758 MHz, 766-814 MHz and 822-862 MHz, in Romania the band 830-862 MHz, and in Poland, the band 830-860 MHz until 31 December 2012 and the band 860-862 MHz until 31 December 2017, are also allocated to the aeronautical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6F5EED01" w14:textId="69837FC0" w:rsidR="00462942" w:rsidRPr="003B3721" w:rsidRDefault="00462942" w:rsidP="003B3721">
      <w:pPr>
        <w:pStyle w:val="ECCParagraph"/>
      </w:pPr>
      <w:r w:rsidRPr="003B3721">
        <w:rPr>
          <w:rStyle w:val="ECCHLbold"/>
        </w:rPr>
        <w:t>5.314</w:t>
      </w:r>
      <w:r w:rsidRPr="003B3721">
        <w:rPr>
          <w:rStyle w:val="ECCHLbold"/>
        </w:rPr>
        <w:tab/>
      </w:r>
      <w:r w:rsidRPr="003B3721">
        <w:tab/>
        <w:t>Additional allocation:</w:t>
      </w:r>
      <w:r w:rsidR="00853F21">
        <w:t xml:space="preserve"> </w:t>
      </w:r>
      <w:r w:rsidRPr="003B3721">
        <w:t>in Austria, Italy, Moldova, Uzbekistan, Kyrgyzstan and the United Kingdom, the band 790-862 MHz is also allocated to the land mobile service on a secondary basis.</w:t>
      </w:r>
      <w:r w:rsidR="00853F21">
        <w:t xml:space="preserve"> </w:t>
      </w:r>
      <w:r w:rsidRPr="003B3721">
        <w:t xml:space="preserve"> (WRC 12)</w:t>
      </w:r>
    </w:p>
    <w:p w14:paraId="27B73514" w14:textId="56060D98" w:rsidR="00462942" w:rsidRPr="003B3721" w:rsidRDefault="00462942" w:rsidP="003B3721">
      <w:pPr>
        <w:pStyle w:val="ECCParagraph"/>
      </w:pPr>
      <w:r w:rsidRPr="003B3721">
        <w:rPr>
          <w:rStyle w:val="ECCHLbold"/>
        </w:rPr>
        <w:t>5.315</w:t>
      </w:r>
      <w:r w:rsidRPr="003B3721">
        <w:rPr>
          <w:rStyle w:val="ECCHLbold"/>
        </w:rPr>
        <w:tab/>
      </w:r>
      <w:r w:rsidRPr="003B3721">
        <w:tab/>
        <w:t>Alternative allocation:</w:t>
      </w:r>
      <w:r w:rsidR="00853F21">
        <w:t xml:space="preserve"> </w:t>
      </w:r>
      <w:r w:rsidRPr="003B3721">
        <w:t>in Greece, the band 790-838 MHz is allocated to the broadcasting service on a primary basis.</w:t>
      </w:r>
      <w:r w:rsidR="00853F21">
        <w:t xml:space="preserve"> </w:t>
      </w:r>
      <w:r w:rsidRPr="003B3721">
        <w:t xml:space="preserve"> (WRC 12)</w:t>
      </w:r>
    </w:p>
    <w:p w14:paraId="3A7C0187" w14:textId="751A904F" w:rsidR="00462942" w:rsidRPr="003B3721" w:rsidRDefault="00462942" w:rsidP="003B3721">
      <w:pPr>
        <w:pStyle w:val="ECCParagraph"/>
      </w:pPr>
      <w:r w:rsidRPr="003B3721">
        <w:rPr>
          <w:rStyle w:val="ECCHLbold"/>
        </w:rPr>
        <w:t>5.316</w:t>
      </w:r>
      <w:r w:rsidRPr="003B3721">
        <w:rPr>
          <w:rStyle w:val="ECCHLbold"/>
        </w:rPr>
        <w:tab/>
      </w:r>
      <w:r w:rsidRPr="003B3721">
        <w:tab/>
        <w:t>Additional allocation:</w:t>
      </w:r>
      <w:r w:rsidR="00853F21">
        <w:t xml:space="preserve"> </w:t>
      </w:r>
      <w:r w:rsidRPr="003B3721">
        <w:t>in Germany, Saudi Arabia, Bosnia and Herzegovina, Burkina Faso, Cameroon, Cote d'Ivoire, Croatia, Denmark, Egypt, Finland, Greece, Israel, the Libyan Arab Jamahiriya, Jordan, Kenya, The Former Yugoslav Republic of Macedonia, Liechtenstein, Mali, Monaco, Montenegro, Norway, the Netherlands, Portugal, the United Kingdom, the Syrian Arab Republic, Serbia, Sweden and Switzerland, the band 790-830 MHz, and in these same countries and in Spain, France, Gabon and Malta, the band 830-862 MHz, are also allocated to the mobile, except aeronautical mobile, service on a primary basis. However, stations of the mobile service in the countries mentioned in connection with each band referred to in this footnote shall not cause harmful interference to, or claim protection from, stations of services operating in accordance with the Table in countries other than those mentioned in connection with the band. This allocation is effective until 16 June 2015.</w:t>
      </w:r>
      <w:r w:rsidR="00853F21">
        <w:t xml:space="preserve"> </w:t>
      </w:r>
      <w:r w:rsidRPr="003B3721">
        <w:t xml:space="preserve"> (WRC 07)</w:t>
      </w:r>
    </w:p>
    <w:p w14:paraId="425379E6" w14:textId="20D3C14A" w:rsidR="00462942" w:rsidRPr="003B3721" w:rsidRDefault="00462942" w:rsidP="003B3721">
      <w:pPr>
        <w:pStyle w:val="ECCParagraph"/>
      </w:pPr>
      <w:r w:rsidRPr="003B3721">
        <w:rPr>
          <w:rStyle w:val="ECCHLbold"/>
        </w:rPr>
        <w:t>5.316A</w:t>
      </w:r>
      <w:r w:rsidRPr="003B3721">
        <w:tab/>
        <w:t>Additional allocation:</w:t>
      </w:r>
      <w:r w:rsidR="00853F21">
        <w:t xml:space="preserve"> </w:t>
      </w:r>
      <w:r w:rsidRPr="003B3721">
        <w:t>in Spain, France, Gabon and Malta, the band 790-830 MHz, in Albania, Angola, Bahrain, Benin, Botswana, Burundi, Congo (Rep. of the), Egypt, United Arab Emirates, Estonia, Gambia, Ghana, Guinea, Guinea-Bissau, Hungary, Iraq, Kuwait, Lesotho, Latvia, Lebanon, Lithuania, Luxembourg, Malawi, Morocco, Mauritania, Mozambique, Namibia, Niger, Nigeria, Oman, Uganda, Poland, Qatar, Slovakia, Czech Rep., Romania, Rwanda, Senegal, Sudan, South Sudan, South Africa, Swaziland, Tanzania, Chad, Togo, Yemen, Zambia, Zimbabwe and French overseas departments and communities of Region 1, the band 790-862 MHz and in Georgia, the band 806-862 MHz, are also allocated to the mobile, except aeronautical mobile, service on a primary basis subject to the agreement by the administrations concerned obtained under No. 9.21 and under the GE06 Agreement, as appropriate, including those administrations mentioned in No. 5.312, where appropriate. See Resolutions 224 (</w:t>
      </w:r>
      <w:proofErr w:type="spellStart"/>
      <w:r w:rsidRPr="003B3721">
        <w:t>Rev.WRC</w:t>
      </w:r>
      <w:proofErr w:type="spellEnd"/>
      <w:r w:rsidRPr="003B3721">
        <w:t xml:space="preserve"> 12) and 749 (</w:t>
      </w:r>
      <w:proofErr w:type="spellStart"/>
      <w:r w:rsidRPr="003B3721">
        <w:t>Rev.WRC</w:t>
      </w:r>
      <w:proofErr w:type="spellEnd"/>
      <w:r w:rsidRPr="003B3721">
        <w:t xml:space="preserve"> 12). This allocation is effective until 16 June 2015.</w:t>
      </w:r>
      <w:r w:rsidR="00853F21">
        <w:t xml:space="preserve"> </w:t>
      </w:r>
      <w:r w:rsidRPr="003B3721">
        <w:t xml:space="preserve"> (WRC 12)</w:t>
      </w:r>
    </w:p>
    <w:p w14:paraId="17784EF0" w14:textId="7A1760C5" w:rsidR="00462942" w:rsidRPr="003B3721" w:rsidRDefault="00462942" w:rsidP="003B3721">
      <w:pPr>
        <w:pStyle w:val="ECCParagraph"/>
      </w:pPr>
      <w:r w:rsidRPr="003B3721">
        <w:rPr>
          <w:rStyle w:val="ECCHLbold"/>
        </w:rPr>
        <w:t>5.319</w:t>
      </w:r>
      <w:r w:rsidRPr="003B3721">
        <w:rPr>
          <w:rStyle w:val="ECCHLbold"/>
        </w:rPr>
        <w:tab/>
      </w:r>
      <w:r w:rsidRPr="003B3721">
        <w:tab/>
        <w:t>Additional allocation:</w:t>
      </w:r>
      <w:r w:rsidR="00853F21">
        <w:t xml:space="preserve"> </w:t>
      </w:r>
      <w:r w:rsidRPr="003B3721">
        <w:t>in Belarus, the Russian Federation and Ukraine, the bands 806-840 MHz (Earth-to-space) and 856-890 MHz (space-to-Earth) are also allocated to the mobile-satellite, except aeronautical mobile-satellite (R), service. The use of these bands by this service shall not cause harmful interference to, or claim protection from, services in other countries operating in accordance with the Table of Frequency Allocations and is subject to special agreements between the administrations concerned.</w:t>
      </w:r>
    </w:p>
    <w:p w14:paraId="7D79139E" w14:textId="16801A54" w:rsidR="00462942" w:rsidRPr="003B3721" w:rsidRDefault="00462942" w:rsidP="003B3721">
      <w:pPr>
        <w:pStyle w:val="ECCParagraph"/>
      </w:pPr>
      <w:r w:rsidRPr="003B3721">
        <w:rPr>
          <w:rStyle w:val="ECCHLbold"/>
        </w:rPr>
        <w:t>5.322</w:t>
      </w:r>
      <w:r w:rsidRPr="003B3721">
        <w:rPr>
          <w:rStyle w:val="ECCHLbold"/>
        </w:rPr>
        <w:tab/>
      </w:r>
      <w:r w:rsidRPr="003B3721">
        <w:tab/>
        <w:t>In Region 1, in the band 862-960 MHz, stations of the broadcasting service shall be operated only in the African Broadcasting Area (see Nos. 5.10 to 5.13) excluding Algeria, Burundi, Egypt, Spain, Lesotho, Libya, Morocco, Malawi, Namibia, Nigeria, South Africa, Tanzania, Zimbabwe and Zambia, subject to agreement obtained under No. 9.21.</w:t>
      </w:r>
      <w:r w:rsidR="00853F21">
        <w:t xml:space="preserve"> </w:t>
      </w:r>
      <w:r w:rsidRPr="003B3721">
        <w:t xml:space="preserve"> (WRC 12)</w:t>
      </w:r>
    </w:p>
    <w:p w14:paraId="28F28AB6" w14:textId="593B02B8" w:rsidR="00462942" w:rsidRPr="003B3721" w:rsidRDefault="00462942" w:rsidP="003B3721">
      <w:pPr>
        <w:pStyle w:val="ECCParagraph"/>
      </w:pPr>
      <w:r w:rsidRPr="003B3721">
        <w:rPr>
          <w:rStyle w:val="ECCHLbold"/>
        </w:rPr>
        <w:t>5.323</w:t>
      </w:r>
      <w:r w:rsidRPr="003B3721">
        <w:rPr>
          <w:rStyle w:val="ECCHLbold"/>
        </w:rPr>
        <w:tab/>
      </w:r>
      <w:r w:rsidRPr="003B3721">
        <w:tab/>
        <w:t>Additional allocation:</w:t>
      </w:r>
      <w:r w:rsidR="00853F21">
        <w:t xml:space="preserve"> </w:t>
      </w:r>
      <w:r w:rsidRPr="003B3721">
        <w:t xml:space="preserve">in Armenia, Azerbaijan, Belarus, the Russian Federation, Kazakhstan, Uzbekistan, Kyrgyzstan, Tajikistan, Turkmenistan and Ukraine, the band 862-960 MHz, in Bulgaria the bands 862-890.2 MHz and 900-935.2 MHz, in Poland the band 862-876 MHz until 31 December 2017, and in Romania the bands 862-880 MHz and 915-925 MHz, are also allocated to the aeronautical </w:t>
      </w:r>
      <w:proofErr w:type="spellStart"/>
      <w:r w:rsidRPr="003B3721">
        <w:t>radionavigation</w:t>
      </w:r>
      <w:proofErr w:type="spellEnd"/>
      <w:r w:rsidRPr="003B3721">
        <w:t xml:space="preserve"> service on a primary basis. Such use is subject to agreement obtained under No. 9.21 with administrations concerned and limited to ground-based </w:t>
      </w:r>
      <w:proofErr w:type="spellStart"/>
      <w:r w:rsidRPr="003B3721">
        <w:t>radiobeacons</w:t>
      </w:r>
      <w:proofErr w:type="spellEnd"/>
      <w:r w:rsidRPr="003B3721">
        <w:t xml:space="preserve"> in operation on 27 October 1997 until the end of their lifetime.</w:t>
      </w:r>
      <w:r w:rsidR="00853F21">
        <w:t xml:space="preserve"> </w:t>
      </w:r>
      <w:r w:rsidRPr="003B3721">
        <w:t xml:space="preserve"> (WRC 12)</w:t>
      </w:r>
    </w:p>
    <w:p w14:paraId="7BC03AC3" w14:textId="17A9CDDE" w:rsidR="00462942" w:rsidRPr="003B3721" w:rsidRDefault="00462942" w:rsidP="003B3721">
      <w:pPr>
        <w:pStyle w:val="ECCParagraph"/>
      </w:pPr>
      <w:r w:rsidRPr="003B3721">
        <w:rPr>
          <w:rStyle w:val="ECCHLbold"/>
        </w:rPr>
        <w:t>5.331</w:t>
      </w:r>
      <w:r w:rsidRPr="003B3721">
        <w:rPr>
          <w:rStyle w:val="ECCHLbold"/>
        </w:rPr>
        <w:tab/>
      </w:r>
      <w:r w:rsidRPr="003B3721">
        <w:tab/>
        <w:t>Additional allocation:</w:t>
      </w:r>
      <w:r w:rsidR="00853F21">
        <w:t xml:space="preserve"> </w:t>
      </w:r>
      <w:r w:rsidRPr="003B3721">
        <w:t xml:space="preserve">in Algeria, Germany, Saudi Arabia, Australia, Austria, Bahrain, Belarus, Belgium, Benin, Bosnia and Herzegovina, Brazil, Burkina Faso, Burundi, Cameroon, China, Korea (Rep. of), Croatia, Denmark, Egypt, the United Arab Emirates, Estonia, the Russian Federation, Finland, France, Ghana, Greece, Guinea, Equatorial Guinea, Hungary, India, Indonesia, Iran (Islamic Republic of), Iraq, Ireland, Israel, Jordan, Kenya, Kuwait, The Former Yugoslav Republic of Macedonia, Lesotho, Latvia, Lebanon, Liechtenstein, Lithuania, Luxembourg, Madagascar, Mali, Mauritania, Montenegro, Nigeria, Norway, Oman, Pakistan, the Netherlands, Poland, Portugal, Qatar, the Syrian Arab Republic, Dem. People’s Rep. of Korea, Slovakia, the United Kingdom, Serbia, Slovenia, Somalia, Sudan, South Sudan, Sri Lanka, South Africa, Sweden, Switzerland, Thailand, Togo, Turkey, Venezuela and Viet Nam, the band 1 215-1 300 MHz is also allocated to the </w:t>
      </w:r>
      <w:proofErr w:type="spellStart"/>
      <w:r w:rsidRPr="003B3721">
        <w:t>radionavigation</w:t>
      </w:r>
      <w:proofErr w:type="spellEnd"/>
      <w:r w:rsidRPr="003B3721">
        <w:t xml:space="preserve"> service on a primary basis. In Canada and the United States, the band 1 240-1 300 MHz is also allocated to the </w:t>
      </w:r>
      <w:proofErr w:type="spellStart"/>
      <w:r w:rsidRPr="003B3721">
        <w:t>radionavigation</w:t>
      </w:r>
      <w:proofErr w:type="spellEnd"/>
      <w:r w:rsidRPr="003B3721">
        <w:t xml:space="preserve"> service, and use of the </w:t>
      </w:r>
      <w:proofErr w:type="spellStart"/>
      <w:r w:rsidRPr="003B3721">
        <w:t>radionavigation</w:t>
      </w:r>
      <w:proofErr w:type="spellEnd"/>
      <w:r w:rsidRPr="003B3721">
        <w:t xml:space="preserve"> service shall be limited to the aeronautical </w:t>
      </w:r>
      <w:proofErr w:type="spellStart"/>
      <w:r w:rsidRPr="003B3721">
        <w:t>radionavigation</w:t>
      </w:r>
      <w:proofErr w:type="spellEnd"/>
      <w:r w:rsidRPr="003B3721">
        <w:t xml:space="preserve"> service.</w:t>
      </w:r>
      <w:r w:rsidR="00853F21">
        <w:t xml:space="preserve"> </w:t>
      </w:r>
      <w:r w:rsidRPr="003B3721">
        <w:t xml:space="preserve"> (WRC 12)</w:t>
      </w:r>
    </w:p>
    <w:p w14:paraId="189B3218" w14:textId="345346DD" w:rsidR="00462942" w:rsidRPr="003B3721" w:rsidRDefault="00462942" w:rsidP="003B3721">
      <w:pPr>
        <w:pStyle w:val="ECCParagraph"/>
      </w:pPr>
      <w:r w:rsidRPr="003B3721">
        <w:rPr>
          <w:rStyle w:val="ECCHLbold"/>
        </w:rPr>
        <w:t>5.338</w:t>
      </w:r>
      <w:r w:rsidRPr="003B3721">
        <w:tab/>
      </w:r>
      <w:r w:rsidRPr="003B3721">
        <w:tab/>
        <w:t xml:space="preserve">In Kyrgyzstan, Slovakia and Turkmenistan, existing installations of the </w:t>
      </w:r>
      <w:proofErr w:type="spellStart"/>
      <w:r w:rsidRPr="003B3721">
        <w:t>radionavigation</w:t>
      </w:r>
      <w:proofErr w:type="spellEnd"/>
      <w:r w:rsidRPr="003B3721">
        <w:t xml:space="preserve"> service may continue to operate in the band 1 350-1 400 </w:t>
      </w:r>
      <w:proofErr w:type="spellStart"/>
      <w:r w:rsidRPr="003B3721">
        <w:t>MHz.</w:t>
      </w:r>
      <w:proofErr w:type="spellEnd"/>
      <w:r w:rsidR="00853F21">
        <w:t xml:space="preserve"> </w:t>
      </w:r>
      <w:r w:rsidRPr="003B3721">
        <w:t xml:space="preserve"> (WRC 12)</w:t>
      </w:r>
    </w:p>
    <w:p w14:paraId="14DD81BD" w14:textId="151548C9" w:rsidR="00462942" w:rsidRPr="003B3721" w:rsidRDefault="00462942" w:rsidP="003B3721">
      <w:pPr>
        <w:pStyle w:val="ECCParagraph"/>
      </w:pPr>
      <w:r w:rsidRPr="003B3721">
        <w:rPr>
          <w:rStyle w:val="ECCHLbold"/>
        </w:rPr>
        <w:t>5.342</w:t>
      </w:r>
      <w:r w:rsidRPr="003B3721">
        <w:rPr>
          <w:rStyle w:val="ECCHLbold"/>
        </w:rPr>
        <w:tab/>
      </w:r>
      <w:r w:rsidRPr="003B3721">
        <w:tab/>
        <w:t>Additional allocation:</w:t>
      </w:r>
      <w:r w:rsidR="00853F21">
        <w:t xml:space="preserve"> </w:t>
      </w:r>
      <w:r w:rsidRPr="003B3721">
        <w:t>in Armenia, Azerbaijan, Belarus, the Russian Federation, Uzbekistan, Kyrgyzstan and Ukraine, the band 1 429-1 535 MHz, and in Bulgaria the band 1 525-1 535 MHz, are also allocated to the aeronautical mobile service on a primary basis exclusively for the purposes of aeronautical telemetry within the national territory. As of 1 April 2007, the use of the band 1 452-1 492 MHz is subject to agreement between the administrations concerned.</w:t>
      </w:r>
      <w:r w:rsidR="00853F21">
        <w:t xml:space="preserve"> </w:t>
      </w:r>
      <w:r w:rsidRPr="003B3721">
        <w:t xml:space="preserve"> (WRC 12)</w:t>
      </w:r>
    </w:p>
    <w:p w14:paraId="10C6D9EC" w14:textId="53808BBC" w:rsidR="00462942" w:rsidRPr="003B3721" w:rsidRDefault="00462942" w:rsidP="003B3721">
      <w:pPr>
        <w:pStyle w:val="ECCParagraph"/>
      </w:pPr>
      <w:r w:rsidRPr="003B3721">
        <w:rPr>
          <w:rStyle w:val="ECCHLbold"/>
        </w:rPr>
        <w:t>5.349</w:t>
      </w:r>
      <w:r w:rsidRPr="003B3721">
        <w:tab/>
      </w:r>
      <w:r w:rsidRPr="003B3721">
        <w:tab/>
        <w:t>Different category of service:</w:t>
      </w:r>
      <w:r w:rsidR="00853F21">
        <w:t xml:space="preserve"> </w:t>
      </w:r>
      <w:r w:rsidRPr="003B3721">
        <w:t>in Saudi Arabia, Azerbaijan, Bahrain, Cameroon, Egypt, France, Iran (Islamic Republic of), Iraq, Israel, Kazakhstan, Kuwait, The Former Yugoslav Republic of Macedonia, Lebanon, Morocco, Qatar, Syrian Arab Republic, Kyrgyzstan, Turkmenistan and Yemen, the allocation of the band 1 525-1 530 MHz to the mobile, except aeronautical mobile, service is on a primary basis (see No. 5.33).</w:t>
      </w:r>
      <w:r w:rsidR="00853F21">
        <w:t xml:space="preserve"> </w:t>
      </w:r>
      <w:r w:rsidRPr="003B3721">
        <w:t xml:space="preserve"> (WRC 07)</w:t>
      </w:r>
    </w:p>
    <w:p w14:paraId="37A2F74B" w14:textId="3D6ECA1C" w:rsidR="00462942" w:rsidRPr="003B3721" w:rsidRDefault="00462942" w:rsidP="003B3721">
      <w:pPr>
        <w:pStyle w:val="ECCParagraph"/>
      </w:pPr>
      <w:r w:rsidRPr="003B3721">
        <w:rPr>
          <w:rStyle w:val="ECCHLbold"/>
        </w:rPr>
        <w:t>5.350</w:t>
      </w:r>
      <w:r w:rsidRPr="003B3721">
        <w:tab/>
      </w:r>
      <w:r w:rsidRPr="003B3721">
        <w:tab/>
        <w:t>Additional allocation:</w:t>
      </w:r>
      <w:r w:rsidR="00853F21">
        <w:t xml:space="preserve"> </w:t>
      </w:r>
      <w:r w:rsidRPr="003B3721">
        <w:t>in Azerbaijan, Kyrgyzstan and Turkmenistan, the band 1 525-1 530 MHz is also allocated to the aeronautical mobile service on a primary basis.</w:t>
      </w:r>
      <w:r w:rsidR="00853F21">
        <w:t xml:space="preserve"> </w:t>
      </w:r>
      <w:r w:rsidRPr="003B3721">
        <w:t xml:space="preserve"> (WRC 2000)</w:t>
      </w:r>
    </w:p>
    <w:p w14:paraId="01F5D9CF" w14:textId="332591C8" w:rsidR="00462942" w:rsidRPr="003B3721" w:rsidRDefault="00462942" w:rsidP="003B3721">
      <w:pPr>
        <w:pStyle w:val="ECCParagraph"/>
      </w:pPr>
      <w:r w:rsidRPr="003B3721">
        <w:rPr>
          <w:rStyle w:val="ECCHLbold"/>
        </w:rPr>
        <w:t>5.352A</w:t>
      </w:r>
      <w:r w:rsidRPr="003B3721">
        <w:tab/>
        <w:t>In the band 1 525-1 530 MHz, stations in the mobile-satellite service, except stations in the maritime mobile-satellite service, shall not cause harmful interference to, or claim protection from, stations of the fixed service in France and French overseas communities of Region 3, Algeria, Saudi Arabia, Egypt, Guinea, India, Israel, Italy, Jordan, Kuwait, Mali, Morocco, Mauritania, Nigeria, Oman, Pakistan, the Philippines, Qatar, Syrian Arab Republic, Tanzania, Viet Nam and Yemen notified prior to 1 April 1998.</w:t>
      </w:r>
      <w:r w:rsidR="00853F21">
        <w:t xml:space="preserve"> </w:t>
      </w:r>
      <w:r w:rsidRPr="003B3721">
        <w:t xml:space="preserve"> (WRC 12)</w:t>
      </w:r>
    </w:p>
    <w:p w14:paraId="4FB17A58" w14:textId="6906F590" w:rsidR="00462942" w:rsidRPr="003B3721" w:rsidRDefault="00462942" w:rsidP="003B3721">
      <w:pPr>
        <w:pStyle w:val="ECCParagraph"/>
      </w:pPr>
      <w:r w:rsidRPr="003B3721">
        <w:rPr>
          <w:rStyle w:val="ECCHLbold"/>
        </w:rPr>
        <w:t>5.359</w:t>
      </w:r>
      <w:r w:rsidRPr="003B3721">
        <w:rPr>
          <w:rStyle w:val="ECCHLbold"/>
        </w:rPr>
        <w:tab/>
      </w:r>
      <w:r w:rsidRPr="003B3721">
        <w:tab/>
        <w:t>Additional allocation:</w:t>
      </w:r>
      <w:r w:rsidR="00853F21">
        <w:t xml:space="preserve"> </w:t>
      </w:r>
      <w:r w:rsidRPr="003B3721">
        <w:t>in Germany, Saudi Arabia, Armenia, Austria, Azerbaijan, Belarus, Benin, Cameroon, the Russian Federation, France, Georgia, Greece, Guinea, Guinea-Bissau, Jordan, Kazakhstan, Kuwait, Lithuania, Mauritania, Uganda, Uzbekistan, Pakistan, Poland, the Syrian Arab Republic, Kyrgyzstan, the Dem. People’s Rep. of Korea, Romania, Tajikistan, Tanzania, Tunisia, Turkmenistan and Ukraine, the bands 1 550-1 559 MHz, 1 610-1 645.5 MHz and 1 646.5-1 660 MHz are also allocated to the fixed service on a primary basis. Administrations are urged to make all practicable efforts to avoid the implementation of new fixed-service stations in these bands.</w:t>
      </w:r>
      <w:r w:rsidR="00853F21">
        <w:t xml:space="preserve"> </w:t>
      </w:r>
      <w:r w:rsidRPr="003B3721">
        <w:t xml:space="preserve"> (WRC 12)</w:t>
      </w:r>
    </w:p>
    <w:p w14:paraId="66AF58E3" w14:textId="7CD77C6F" w:rsidR="00462942" w:rsidRPr="003B3721" w:rsidRDefault="00462942" w:rsidP="003B3721">
      <w:pPr>
        <w:pStyle w:val="ECCParagraph"/>
      </w:pPr>
      <w:r w:rsidRPr="003B3721">
        <w:rPr>
          <w:rStyle w:val="ECCHLbold"/>
        </w:rPr>
        <w:t>5.362B</w:t>
      </w:r>
      <w:r w:rsidRPr="003B3721">
        <w:tab/>
        <w:t>Additional allocation:</w:t>
      </w:r>
      <w:r w:rsidR="00853F21">
        <w:t xml:space="preserve"> </w:t>
      </w:r>
      <w:r w:rsidRPr="003B3721">
        <w:t xml:space="preserve">The band 1 559-1 610 MHz is also allocated to the fixed service on a primary basis until 1 January 2010 in Algeria, Saudi Arabia, Cameroon, Jordan, Mali, Mauritania, Syrian Arab Republic and Tunisia. After this date, the fixed service may continue to operate on a secondary basis until 1 January 2015, at which time this allocation shall no longer be valid. The band 1 559-1 610 MHz is also allocated to the fixed service on a secondary basis in Algeria, Armenia, Azerbaijan, Belarus, Benin, Russian Federation, Gabon, Georgia, Guinea, Guinea-Bissau, Kazakhstan, Lithuania, Nigeria, Uzbekistan, Pakistan, Poland, Kyrgyzstan, Dem. People’s Rep. of Korea, Romania, Senegal, Tajikistan, Tanzania, Turkmenistan and Ukraine until 1 January 2015, at which time this allocation shall no longer be valid. Administrations are urged to take all practicable steps to protect the </w:t>
      </w:r>
      <w:proofErr w:type="spellStart"/>
      <w:r w:rsidRPr="003B3721">
        <w:t>radionavigation</w:t>
      </w:r>
      <w:proofErr w:type="spellEnd"/>
      <w:r w:rsidRPr="003B3721">
        <w:t xml:space="preserve">-satellite service and the aeronautical </w:t>
      </w:r>
      <w:proofErr w:type="spellStart"/>
      <w:r w:rsidRPr="003B3721">
        <w:t>radionavigation</w:t>
      </w:r>
      <w:proofErr w:type="spellEnd"/>
      <w:r w:rsidRPr="003B3721">
        <w:t xml:space="preserve"> service and not authorize new frequency assignments to fixed-service systems in this band.</w:t>
      </w:r>
      <w:r w:rsidR="00853F21">
        <w:t xml:space="preserve"> </w:t>
      </w:r>
      <w:r w:rsidRPr="003B3721">
        <w:t xml:space="preserve"> (WRC 12)</w:t>
      </w:r>
    </w:p>
    <w:p w14:paraId="6FF1E1EA" w14:textId="77C1E469" w:rsidR="00462942" w:rsidRPr="003B3721" w:rsidRDefault="00462942" w:rsidP="003B3721">
      <w:pPr>
        <w:pStyle w:val="ECCParagraph"/>
      </w:pPr>
      <w:r w:rsidRPr="003B3721">
        <w:rPr>
          <w:rStyle w:val="ECCHLbold"/>
        </w:rPr>
        <w:t>5.382</w:t>
      </w:r>
      <w:r w:rsidRPr="003B3721">
        <w:rPr>
          <w:rStyle w:val="ECCHLbold"/>
        </w:rPr>
        <w:tab/>
      </w:r>
      <w:r w:rsidRPr="003B3721">
        <w:tab/>
        <w:t>Different category of service:</w:t>
      </w:r>
      <w:r w:rsidR="00853F21">
        <w:t xml:space="preserve"> </w:t>
      </w:r>
      <w:r w:rsidRPr="003B3721">
        <w:t>in Saudi Arabia, Armenia, Azerbaijan, Bahrain, Belarus, Congo (Rep. of the), Egypt, the United Arab Emirates, Eritrea, Ethiopia, the Russian Federation, Guinea, Iraq, Israel, Jordan, Kazakhstan, Kuwait, the Former Yugoslav Republic of Macedonia, Lebanon, Mauritania, Moldova, Mongolia, Oman, Uzbekistan, Poland, Qatar, the Syrian Arab Republic, Kyrgyzstan, Somalia, Tajikistan, Tanzania, Turkmenistan, Ukraine and Yemen, the allocation of the band 1 690-1 700 MHz to the fixed and mobile, except aeronautical mobile, services is on a primary basis (see No. 5.33), and in the Dem. People’s Rep. of Korea, the allocation of the band 1 690-1 700 MHz to the fixed service is on a primary basis (see No. 5.33) and to the mobile, except aeronautical mobile, service on a secondary basis.</w:t>
      </w:r>
      <w:r w:rsidR="00853F21">
        <w:t xml:space="preserve"> </w:t>
      </w:r>
      <w:r w:rsidRPr="003B3721">
        <w:t xml:space="preserve"> (WRC 12)</w:t>
      </w:r>
    </w:p>
    <w:p w14:paraId="2D74CBF7" w14:textId="0197F15C" w:rsidR="00462942" w:rsidRPr="003B3721" w:rsidRDefault="00462942" w:rsidP="003B3721">
      <w:pPr>
        <w:pStyle w:val="ECCParagraph"/>
      </w:pPr>
      <w:r w:rsidRPr="003B3721">
        <w:rPr>
          <w:rStyle w:val="ECCHLbold"/>
        </w:rPr>
        <w:t>5.387</w:t>
      </w:r>
      <w:r w:rsidRPr="003B3721">
        <w:tab/>
      </w:r>
      <w:r w:rsidRPr="003B3721">
        <w:tab/>
        <w:t>Additional allocation:</w:t>
      </w:r>
      <w:r w:rsidR="00853F21">
        <w:t xml:space="preserve"> </w:t>
      </w:r>
      <w:r w:rsidRPr="003B3721">
        <w:t>in Belarus, Georgia, Kazakhstan, Kyrgyzstan, Romania, Tajikistan and Turkmenistan, the band 1 770-1 790 MHz is also allocated to the meteorological-satellite service on a primary basis, subject to agreement obtained under No. 9.21.</w:t>
      </w:r>
      <w:r w:rsidR="00853F21">
        <w:t xml:space="preserve"> </w:t>
      </w:r>
      <w:r w:rsidRPr="003B3721">
        <w:t xml:space="preserve"> (WRC 12)</w:t>
      </w:r>
    </w:p>
    <w:p w14:paraId="74C1833E" w14:textId="1C0B49C7" w:rsidR="00462942" w:rsidRPr="003B3721" w:rsidRDefault="00462942" w:rsidP="003B3721">
      <w:pPr>
        <w:pStyle w:val="ECCParagraph"/>
      </w:pPr>
      <w:r w:rsidRPr="003B3721">
        <w:rPr>
          <w:rStyle w:val="ECCHLbold"/>
        </w:rPr>
        <w:t>5.395</w:t>
      </w:r>
      <w:r w:rsidRPr="003B3721">
        <w:rPr>
          <w:rStyle w:val="ECCHLbold"/>
        </w:rPr>
        <w:tab/>
      </w:r>
      <w:r w:rsidRPr="003B3721">
        <w:tab/>
        <w:t>In France and Turkey, the use of the band 2 310-2 360 MHz by the aeronautical mobile service for telemetry has priority over other uses by the mobile service.</w:t>
      </w:r>
      <w:r w:rsidR="00853F21">
        <w:t xml:space="preserve">  </w:t>
      </w:r>
      <w:r w:rsidRPr="003B3721">
        <w:t>(WRC-03)</w:t>
      </w:r>
    </w:p>
    <w:p w14:paraId="3ED4CA6C" w14:textId="1B132E1E" w:rsidR="00462942" w:rsidRPr="003B3721" w:rsidRDefault="00462942" w:rsidP="003B3721">
      <w:pPr>
        <w:pStyle w:val="ECCParagraph"/>
      </w:pPr>
      <w:ins w:id="0" w:author="Дмитро" w:date="2015-04-23T14:43:00Z">
        <w:r w:rsidRPr="003B3721">
          <w:rPr>
            <w:rStyle w:val="ECCHLbold"/>
          </w:rPr>
          <w:t>5.398A</w:t>
        </w:r>
      </w:ins>
      <w:del w:id="1" w:author="Дмитро" w:date="2015-04-23T14:43:00Z">
        <w:r w:rsidRPr="003B3721" w:rsidDel="002F0275">
          <w:rPr>
            <w:rStyle w:val="ECCHLbold"/>
          </w:rPr>
          <w:delText>5.A118</w:delText>
        </w:r>
      </w:del>
      <w:r w:rsidRPr="003B3721">
        <w:tab/>
        <w:t>Different category of service:</w:t>
      </w:r>
      <w:r w:rsidR="00853F21">
        <w:t xml:space="preserve"> </w:t>
      </w:r>
      <w:r w:rsidRPr="003B3721">
        <w:t xml:space="preserve">In Armenia, Azerbaijan, Belarus, the Russian Federation, Kazakhstan, Uzbekistan, Kyrgyzstan, Tajikistan and Ukraine, the band 2 483.5-2 500 MHz is allocated on a primary basis to the radiolocation service. The radiolocation stations in these countries shall not cause harmful interference to, or claim protection from, stations of the fixed, mobile and mobile-satellite services operating in accordance with the Radio Regulations in the frequency band 2 483.5-2 500 </w:t>
      </w:r>
      <w:proofErr w:type="spellStart"/>
      <w:r w:rsidRPr="003B3721">
        <w:t>MHz.</w:t>
      </w:r>
      <w:proofErr w:type="spellEnd"/>
      <w:r w:rsidR="00853F21">
        <w:t xml:space="preserve"> </w:t>
      </w:r>
      <w:r w:rsidRPr="003B3721">
        <w:t xml:space="preserve"> (WRC 12)</w:t>
      </w:r>
    </w:p>
    <w:p w14:paraId="04667677" w14:textId="3F1B4AE3" w:rsidR="00462942" w:rsidRPr="003B3721" w:rsidRDefault="00462942" w:rsidP="003B3721">
      <w:pPr>
        <w:pStyle w:val="ECCParagraph"/>
      </w:pPr>
      <w:r w:rsidRPr="003B3721">
        <w:rPr>
          <w:rStyle w:val="ECCHLbold"/>
        </w:rPr>
        <w:t>5.399</w:t>
      </w:r>
      <w:r w:rsidRPr="003B3721">
        <w:rPr>
          <w:rStyle w:val="ECCHLbold"/>
        </w:rPr>
        <w:tab/>
      </w:r>
      <w:r w:rsidRPr="003B3721">
        <w:tab/>
        <w:t xml:space="preserve">Except for cases referred to in </w:t>
      </w:r>
      <w:ins w:id="2" w:author="Дмитро" w:date="2015-04-23T14:43:00Z">
        <w:r w:rsidRPr="003B3721">
          <w:t>No. 5.401</w:t>
        </w:r>
      </w:ins>
      <w:del w:id="3" w:author="Дмитро" w:date="2015-04-23T14:43:00Z">
        <w:r w:rsidRPr="003B3721" w:rsidDel="002F0275">
          <w:delText>No. 5.B118</w:delText>
        </w:r>
      </w:del>
      <w:r w:rsidRPr="003B3721">
        <w:t xml:space="preserve">, stations of the </w:t>
      </w:r>
      <w:proofErr w:type="spellStart"/>
      <w:r w:rsidRPr="003B3721">
        <w:t>radiodetermination</w:t>
      </w:r>
      <w:proofErr w:type="spellEnd"/>
      <w:r w:rsidRPr="003B3721">
        <w:t xml:space="preserve">-satellite service operating in the frequency band 2 483.5-2 500 MHz for which notification information is received by the Bureau after 17 February 2012, and the service area of which includes Armenia, Azerbaijan, Belarus, the Russian Federation, Kazakhstan, Uzbekistan, Kyrgyzstan, Tajikistan and Ukraine, shall not cause harmful interference to, and shall not claim protection from stations of the radiolocation service operating in these countries in accordance with No. </w:t>
      </w:r>
      <w:ins w:id="4" w:author="Дмитро" w:date="2015-04-23T14:44:00Z">
        <w:r w:rsidRPr="003B3721">
          <w:t>5.398A</w:t>
        </w:r>
      </w:ins>
      <w:del w:id="5" w:author="Дмитро" w:date="2015-04-23T14:44:00Z">
        <w:r w:rsidRPr="003B3721" w:rsidDel="002F0275">
          <w:delText>5.A118</w:delText>
        </w:r>
      </w:del>
      <w:r w:rsidRPr="003B3721">
        <w:t>.</w:t>
      </w:r>
      <w:r w:rsidR="00853F21">
        <w:t xml:space="preserve"> </w:t>
      </w:r>
      <w:r w:rsidRPr="003B3721">
        <w:t>(WRC 12)</w:t>
      </w:r>
    </w:p>
    <w:p w14:paraId="69DB75EA" w14:textId="56A11356" w:rsidR="00462942" w:rsidRPr="003B3721" w:rsidRDefault="00462942" w:rsidP="003B3721">
      <w:pPr>
        <w:pStyle w:val="ECCParagraph"/>
      </w:pPr>
      <w:r w:rsidRPr="003B3721">
        <w:rPr>
          <w:rStyle w:val="ECCHLbold"/>
        </w:rPr>
        <w:t>5.422</w:t>
      </w:r>
      <w:r w:rsidRPr="003B3721">
        <w:tab/>
      </w:r>
      <w:r w:rsidRPr="003B3721">
        <w:tab/>
        <w:t>Additional allocation:</w:t>
      </w:r>
      <w:r w:rsidR="00853F21">
        <w:t xml:space="preserve"> </w:t>
      </w:r>
      <w:r w:rsidRPr="003B3721">
        <w:t>in Saudi Arabia, Armenia, Azerbaijan, Bahrain, Belarus, Brunei Darussalam, Congo (Rep. of the), Côte d'Ivoire, Cuba, Djibouti, Egypt, the United Arab Emirates, Eritrea, Ethiopia, Gabon, Georgia, Guinea, Guinea-Bissau, Iran (Islamic Republic of), Iraq, Israel, Jordan, Kuwait, Lebanon, Mauritania, Mongolia, Montenegro, Nigeria, Oman, Pakistan, the Philippines, Qatar, Syrian Arab Republic, Kyrgyzstan, the Dem. Rep. of the Congo, Romania, Somalia, Tajikistan, Tunisia, Turkmenistan, Ukraine and Yemen, the band 2 690-2 700 MHz is also allocated to the fixed and mobile, except aeronautical mobile, services on a primary basis. Such use is limited to equipment in operation by 1 January 1985.</w:t>
      </w:r>
      <w:r w:rsidR="00853F21">
        <w:t xml:space="preserve"> </w:t>
      </w:r>
      <w:r w:rsidRPr="003B3721">
        <w:t xml:space="preserve"> (WRC 12)</w:t>
      </w:r>
    </w:p>
    <w:p w14:paraId="2347852D" w14:textId="6429F1F3" w:rsidR="00462942" w:rsidRPr="003B3721" w:rsidRDefault="00462942" w:rsidP="003B3721">
      <w:pPr>
        <w:pStyle w:val="ECCParagraph"/>
      </w:pPr>
      <w:r w:rsidRPr="003B3721">
        <w:rPr>
          <w:rStyle w:val="ECCHLbold"/>
        </w:rPr>
        <w:t>5.428</w:t>
      </w:r>
      <w:r w:rsidRPr="003B3721">
        <w:tab/>
      </w:r>
      <w:r w:rsidRPr="003B3721">
        <w:tab/>
        <w:t>Additional allocation:</w:t>
      </w:r>
      <w:r w:rsidR="00853F21">
        <w:t xml:space="preserve"> </w:t>
      </w:r>
      <w:r w:rsidRPr="003B3721">
        <w:t xml:space="preserve">in Azerbaijan, Mongolia, Kyrgyzstan and Turkmenistan, the band 3 100-3 300 MHz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09CCC9CC" w14:textId="3C4DFF7F" w:rsidR="00462942" w:rsidRPr="003B3721" w:rsidRDefault="00462942" w:rsidP="003B3721">
      <w:pPr>
        <w:pStyle w:val="ECCParagraph"/>
      </w:pPr>
      <w:r w:rsidRPr="003B3721">
        <w:rPr>
          <w:rStyle w:val="ECCHLbold"/>
        </w:rPr>
        <w:t>5.430</w:t>
      </w:r>
      <w:r w:rsidRPr="003B3721">
        <w:rPr>
          <w:rStyle w:val="ECCHLbold"/>
        </w:rPr>
        <w:tab/>
      </w:r>
      <w:r w:rsidRPr="003B3721">
        <w:tab/>
        <w:t>Additional allocation:</w:t>
      </w:r>
      <w:r w:rsidR="00853F21">
        <w:t xml:space="preserve"> </w:t>
      </w:r>
      <w:r w:rsidRPr="003B3721">
        <w:t xml:space="preserve">in Azerbaijan, Mongolia, Kyrgyzstan and Turkmenistan, the band 3 300-3 400 MHz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10663E4D" w14:textId="5D602283" w:rsidR="00462942" w:rsidRPr="003B3721" w:rsidRDefault="00462942" w:rsidP="003B3721">
      <w:pPr>
        <w:pStyle w:val="ECCParagraph"/>
      </w:pPr>
      <w:r w:rsidRPr="003B3721">
        <w:rPr>
          <w:rStyle w:val="ECCHLbold"/>
        </w:rPr>
        <w:t>5.430A</w:t>
      </w:r>
      <w:r w:rsidRPr="003B3721">
        <w:tab/>
        <w:t>Different category of service:</w:t>
      </w:r>
      <w:r w:rsidR="00853F21">
        <w:t xml:space="preserve"> </w:t>
      </w:r>
      <w:r w:rsidRPr="003B3721">
        <w:t>in Albania, Algeria, Germany, Andorra, Saudi Arabia, Austria, Azerbaijan, Bahrain, Belgium, Benin, Bosnia and Herzegovina, Botswana, Bulgaria, Burkina Faso, Cameroon, Cyprus, Vatican, Congo (Rep. of the), Côte d'Ivoire, Croatia, Denmark, Egypt, Spain, Estonia, Finland, France and French overseas departments and communities in Region 1, Gabon, Georgia, Greece, Guinea, Hungary, Ireland, Iceland, Israel, Italy, Jordan, Kuwait, Lesotho, Latvia, The Former Yugoslav Republic of Macedonia, Liechtenstein, Lithuania, Malawi, Mali, Malta, Morocco, Mauritania, Moldova, Monaco, Mongolia, Montenegro, Mozambique, Namibia, Niger, Norway, Oman, Netherlands, Poland, Portugal, Qatar, the Syrian Arab Republic, the Dem. Rep. of the Congo, Slovakia, Czech Rep., Romania, United Kingdom, San Marino, Senegal, Serbia, Sierra Leone, Slovenia, South Africa, Sweden, Switzerland, Swaziland, Chad, Togo, Tunisia, Turkey, Ukraine, Zambia and Zimbabwe, the band 3 400-3 600 MHz is allocated to the mobile, except aeronautical mobile, service on a primary basis subject to agreement obtained under No. 9.21 with other administrations and is identified for International Mobile Telecommunications (IMT). This identification does not preclude the use of this band by any application of the services to which it is allocated and does not establish priority in the Radio Regulations. At the stage of coordination the provisions of Nos. 9.17 and 9.18 also apply. Before an administration brings into use a (base or mobile) station of the mobile service in this band, it shall ensure that the power flux-density (</w:t>
      </w:r>
      <w:proofErr w:type="spellStart"/>
      <w:r w:rsidRPr="003B3721">
        <w:t>pfd</w:t>
      </w:r>
      <w:proofErr w:type="spellEnd"/>
      <w:r w:rsidRPr="003B3721">
        <w:t xml:space="preserve">) produced at 3 m above ground does not exceed −154.5 dB(W/(m2 </w:t>
      </w:r>
      <w:r w:rsidRPr="003B3721">
        <w:t xml:space="preserve"> 4 kHz)) for more than 20% of time at the border of the territory of any other administration. This limit may be exceeded on the territory of any country whose administration has so agreed. In order to ensure that the </w:t>
      </w:r>
      <w:proofErr w:type="spellStart"/>
      <w:r w:rsidRPr="003B3721">
        <w:t>pfd</w:t>
      </w:r>
      <w:proofErr w:type="spellEnd"/>
      <w:r w:rsidRPr="003B3721">
        <w:t xml:space="preserve"> limit at the border of the territory of any other administration is met, the calculations and verification shall be made, taking into account all relevant information, with the mutual agreement of both administrations (the administration responsible for the terrestrial station and the administration responsible for the earth station), with the assistance of the Bureau if so requested. In case of disagreement, the calculation and verification of the </w:t>
      </w:r>
      <w:proofErr w:type="spellStart"/>
      <w:r w:rsidRPr="003B3721">
        <w:t>pfd</w:t>
      </w:r>
      <w:proofErr w:type="spellEnd"/>
      <w:r w:rsidRPr="003B3721">
        <w:t xml:space="preserve"> shall be made by the Bureau, taking into account the information referred to above. Stations of the mobile service in the band 3 400-3 600 MHz shall not claim more protection from space stations than that provided in Table 21 4 of the Radio Regulations (Edition of 2004). This allocation is effective from 17 November 2010.</w:t>
      </w:r>
      <w:r w:rsidR="00853F21">
        <w:t xml:space="preserve"> </w:t>
      </w:r>
      <w:r w:rsidRPr="003B3721">
        <w:t xml:space="preserve"> (WRC 12)</w:t>
      </w:r>
    </w:p>
    <w:p w14:paraId="3D70C360" w14:textId="730808DE" w:rsidR="00462942" w:rsidRPr="003B3721" w:rsidRDefault="00462942" w:rsidP="003B3721">
      <w:pPr>
        <w:pStyle w:val="ECCParagraph"/>
      </w:pPr>
      <w:r w:rsidRPr="003B3721">
        <w:rPr>
          <w:rStyle w:val="ECCHLbold"/>
        </w:rPr>
        <w:t>5.431</w:t>
      </w:r>
      <w:r w:rsidRPr="003B3721">
        <w:tab/>
      </w:r>
      <w:r w:rsidRPr="003B3721">
        <w:tab/>
        <w:t>Additional allocation:</w:t>
      </w:r>
      <w:r w:rsidR="00853F21">
        <w:t xml:space="preserve"> </w:t>
      </w:r>
      <w:r w:rsidRPr="003B3721">
        <w:t>in Germany, Israel and the United Kingdom, the band 3 400-3 475 MHz is also allocated to the amateur service on a secondary basis.</w:t>
      </w:r>
      <w:r w:rsidR="00853F21">
        <w:t xml:space="preserve"> </w:t>
      </w:r>
      <w:r w:rsidRPr="003B3721">
        <w:t xml:space="preserve"> (WRC-03)</w:t>
      </w:r>
    </w:p>
    <w:p w14:paraId="2A040495" w14:textId="0E1CD209" w:rsidR="00462942" w:rsidRPr="003B3721" w:rsidRDefault="00462942" w:rsidP="003B3721">
      <w:pPr>
        <w:pStyle w:val="ECCParagraph"/>
      </w:pPr>
      <w:r w:rsidRPr="003B3721">
        <w:rPr>
          <w:rStyle w:val="ECCHLbold"/>
        </w:rPr>
        <w:t>5.448</w:t>
      </w:r>
      <w:r w:rsidRPr="003B3721">
        <w:rPr>
          <w:rStyle w:val="ECCHLbold"/>
        </w:rPr>
        <w:tab/>
      </w:r>
      <w:r w:rsidRPr="003B3721">
        <w:tab/>
        <w:t>Additional allocation:</w:t>
      </w:r>
      <w:r w:rsidR="00853F21">
        <w:t xml:space="preserve"> </w:t>
      </w:r>
      <w:r w:rsidRPr="003B3721">
        <w:t xml:space="preserve">in Azerbaijan, Kyrgyzstan, Romania and Turkmenistan, the band 5 250-5 350 MHz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77307F46" w14:textId="0EC50E6A" w:rsidR="00462942" w:rsidRPr="003B3721" w:rsidRDefault="00462942" w:rsidP="003B3721">
      <w:pPr>
        <w:pStyle w:val="ECCParagraph"/>
      </w:pPr>
      <w:r w:rsidRPr="003B3721">
        <w:rPr>
          <w:rStyle w:val="ECCHLbold"/>
        </w:rPr>
        <w:t>5.450</w:t>
      </w:r>
      <w:r w:rsidRPr="003B3721">
        <w:rPr>
          <w:rStyle w:val="ECCHLbold"/>
        </w:rPr>
        <w:tab/>
      </w:r>
      <w:r w:rsidRPr="003B3721">
        <w:rPr>
          <w:rStyle w:val="ECCHLbold"/>
        </w:rPr>
        <w:tab/>
      </w:r>
      <w:r w:rsidRPr="003B3721">
        <w:t>Additional allocation:</w:t>
      </w:r>
      <w:r w:rsidR="00853F21">
        <w:t xml:space="preserve"> </w:t>
      </w:r>
      <w:r w:rsidRPr="003B3721">
        <w:t xml:space="preserve">in Austria, Azerbaijan, Iran (Islamic Republic of), Kyrgyzstan, Romania, Turkmenistan and Ukraine, the band 5 470-5 650 MHz is also allocated to the aeronautical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1A8F94A5" w14:textId="32EEF9C3" w:rsidR="00462942" w:rsidRPr="003B3721" w:rsidRDefault="00462942" w:rsidP="003B3721">
      <w:pPr>
        <w:pStyle w:val="ECCParagraph"/>
      </w:pPr>
      <w:r w:rsidRPr="003B3721">
        <w:rPr>
          <w:rStyle w:val="ECCHLbold"/>
        </w:rPr>
        <w:t>5.451</w:t>
      </w:r>
      <w:r w:rsidRPr="003B3721">
        <w:tab/>
      </w:r>
      <w:r w:rsidRPr="003B3721">
        <w:tab/>
        <w:t>Additional allocation:</w:t>
      </w:r>
      <w:r w:rsidR="00853F21">
        <w:t xml:space="preserve"> </w:t>
      </w:r>
      <w:r w:rsidRPr="003B3721">
        <w:t xml:space="preserve">in the United Kingdom, the band 5 470-5 850 MHz is also allocated to the land mobile service on a secondary basis. The power limits specified in Nos. 21.2, 21.3, 21.4 and 21.5 shall apply in the band 5 725-5 850 </w:t>
      </w:r>
      <w:proofErr w:type="spellStart"/>
      <w:r w:rsidRPr="003B3721">
        <w:t>MHz.</w:t>
      </w:r>
      <w:proofErr w:type="spellEnd"/>
    </w:p>
    <w:p w14:paraId="11464D4B" w14:textId="3B58CD59" w:rsidR="00462942" w:rsidRPr="003B3721" w:rsidRDefault="00462942" w:rsidP="003B3721">
      <w:pPr>
        <w:pStyle w:val="ECCParagraph"/>
      </w:pPr>
      <w:r w:rsidRPr="003B3721">
        <w:rPr>
          <w:rStyle w:val="ECCHLbold"/>
        </w:rPr>
        <w:t>5.454</w:t>
      </w:r>
      <w:r w:rsidRPr="003B3721">
        <w:rPr>
          <w:rStyle w:val="ECCHLbold"/>
        </w:rPr>
        <w:tab/>
      </w:r>
      <w:r w:rsidRPr="003B3721">
        <w:tab/>
        <w:t>Different category of service:</w:t>
      </w:r>
      <w:r w:rsidR="00853F21">
        <w:t xml:space="preserve"> </w:t>
      </w:r>
      <w:r w:rsidRPr="003B3721">
        <w:t>in Azerbaijan, the Russian Federation, Georgia, Kyrgyzstan, Tajikistan and Turkmenistan, the allocation of the band 5 670-5 725 MHz to the space research service is on a primary basis (see No. 5.33).</w:t>
      </w:r>
      <w:r w:rsidR="00853F21">
        <w:t xml:space="preserve"> </w:t>
      </w:r>
      <w:r w:rsidRPr="003B3721">
        <w:t xml:space="preserve"> (WRC 12)</w:t>
      </w:r>
    </w:p>
    <w:p w14:paraId="510FF76F" w14:textId="716CD2CB" w:rsidR="00462942" w:rsidRPr="003B3721" w:rsidRDefault="00462942" w:rsidP="003B3721">
      <w:pPr>
        <w:pStyle w:val="ECCParagraph"/>
      </w:pPr>
      <w:r w:rsidRPr="003B3721">
        <w:rPr>
          <w:rStyle w:val="ECCHLbold"/>
        </w:rPr>
        <w:t>5.455</w:t>
      </w:r>
      <w:r w:rsidRPr="003B3721">
        <w:rPr>
          <w:rStyle w:val="ECCHLbold"/>
        </w:rPr>
        <w:tab/>
      </w:r>
      <w:r w:rsidRPr="003B3721">
        <w:tab/>
        <w:t>Additional allocation:</w:t>
      </w:r>
      <w:r w:rsidR="00853F21">
        <w:t xml:space="preserve"> </w:t>
      </w:r>
      <w:r w:rsidRPr="003B3721">
        <w:t>in Armenia, Azerbaijan, Belarus, Cuba, the Russian Federation, Georgia, Hungary, Kazakhstan, Moldova, Mongolia, Uzbekistan, Kyrgyzstan, Tajikistan, Turkmenistan and Ukraine, the band 5 670-5 850 MHz is also allocated to the fixed service on a primary basis.</w:t>
      </w:r>
      <w:r w:rsidR="00853F21">
        <w:t xml:space="preserve"> </w:t>
      </w:r>
      <w:r w:rsidRPr="003B3721">
        <w:t xml:space="preserve"> (WRC-07)</w:t>
      </w:r>
    </w:p>
    <w:p w14:paraId="6C943836" w14:textId="7C06E30B" w:rsidR="00462942" w:rsidRPr="003B3721" w:rsidRDefault="00462942" w:rsidP="003B3721">
      <w:pPr>
        <w:pStyle w:val="ECCParagraph"/>
      </w:pPr>
      <w:r w:rsidRPr="003B3721">
        <w:rPr>
          <w:rStyle w:val="ECCHLbold"/>
        </w:rPr>
        <w:t>5.459</w:t>
      </w:r>
      <w:r w:rsidRPr="003B3721">
        <w:tab/>
      </w:r>
      <w:r w:rsidRPr="003B3721">
        <w:tab/>
        <w:t>Additional allocation:</w:t>
      </w:r>
      <w:r w:rsidR="00853F21">
        <w:t xml:space="preserve"> </w:t>
      </w:r>
      <w:r w:rsidRPr="003B3721">
        <w:t>in the Russian Federation, the frequency bands 7 100-7 155 MHz and 7 190-7 235 MHz are also allocated to the space operation service (Earth-to-space) on a primary basis, subject to agreement obtained under No. 9.21.</w:t>
      </w:r>
      <w:r w:rsidR="00853F21">
        <w:t xml:space="preserve"> </w:t>
      </w:r>
      <w:r w:rsidRPr="003B3721">
        <w:t xml:space="preserve"> (WRC-97)</w:t>
      </w:r>
    </w:p>
    <w:p w14:paraId="0D3D561F" w14:textId="6E9FCF91" w:rsidR="00462942" w:rsidRPr="003B3721" w:rsidRDefault="00462942" w:rsidP="003B3721">
      <w:pPr>
        <w:pStyle w:val="ECCParagraph"/>
      </w:pPr>
      <w:r w:rsidRPr="003B3721">
        <w:rPr>
          <w:rStyle w:val="ECCHLbold"/>
        </w:rPr>
        <w:t>5.469</w:t>
      </w:r>
      <w:r w:rsidRPr="003B3721">
        <w:rPr>
          <w:rStyle w:val="ECCHLbold"/>
        </w:rPr>
        <w:tab/>
      </w:r>
      <w:r w:rsidRPr="003B3721">
        <w:tab/>
        <w:t>Additional allocation:</w:t>
      </w:r>
      <w:r w:rsidR="00853F21">
        <w:t xml:space="preserve"> </w:t>
      </w:r>
      <w:r w:rsidRPr="003B3721">
        <w:t xml:space="preserve">in Armenia, Azerbaijan, Belarus, the Russian Federation, Georgia, Hungary, Lithuania, Mongolia, Uzbekistan, Poland, Kyrgyzstan, the Czech Rep., Romania, Tajikistan, Turkmenistan and Ukraine, the band 8 500-8 750 MHz is also allocated to the land mobile and </w:t>
      </w:r>
      <w:proofErr w:type="spellStart"/>
      <w:r w:rsidRPr="003B3721">
        <w:t>radionavigation</w:t>
      </w:r>
      <w:proofErr w:type="spellEnd"/>
      <w:r w:rsidRPr="003B3721">
        <w:t xml:space="preserve"> services on a primary basis.</w:t>
      </w:r>
      <w:r w:rsidR="00853F21">
        <w:t xml:space="preserve"> </w:t>
      </w:r>
      <w:r w:rsidRPr="003B3721">
        <w:t xml:space="preserve"> (WRC 12)</w:t>
      </w:r>
    </w:p>
    <w:p w14:paraId="051DA953" w14:textId="650295F0" w:rsidR="00462942" w:rsidRPr="003B3721" w:rsidRDefault="00462942" w:rsidP="003B3721">
      <w:pPr>
        <w:pStyle w:val="ECCParagraph"/>
      </w:pPr>
      <w:r w:rsidRPr="003B3721">
        <w:rPr>
          <w:rStyle w:val="ECCHLbold"/>
        </w:rPr>
        <w:t>5.471</w:t>
      </w:r>
      <w:r w:rsidRPr="003B3721">
        <w:tab/>
      </w:r>
      <w:r w:rsidRPr="003B3721">
        <w:tab/>
        <w:t>Additional allocation:</w:t>
      </w:r>
      <w:r w:rsidR="00853F21">
        <w:t xml:space="preserve"> </w:t>
      </w:r>
      <w:r w:rsidRPr="003B3721">
        <w:t xml:space="preserve">in Algeria, Germany, Bahrain, Belgium, China, Egypt, the United Arab Emirates, France, Greece, Indonesia, Iran (Islamic Republic of), Libya, the Netherlands, Qatar, Sudan and South Sudan, the bands 8 825-8 850 MHz and 9 000-9 200 MHz are also allocated to the maritime </w:t>
      </w:r>
      <w:proofErr w:type="spellStart"/>
      <w:r w:rsidRPr="003B3721">
        <w:t>radionavigation</w:t>
      </w:r>
      <w:proofErr w:type="spellEnd"/>
      <w:r w:rsidRPr="003B3721">
        <w:t xml:space="preserve"> service, on a primary basis, for use by shore-based radars only.</w:t>
      </w:r>
      <w:r w:rsidR="00853F21">
        <w:t xml:space="preserve"> </w:t>
      </w:r>
      <w:r w:rsidRPr="003B3721">
        <w:t xml:space="preserve"> (WRC 12)</w:t>
      </w:r>
    </w:p>
    <w:p w14:paraId="5DF58242" w14:textId="1E0B5A61" w:rsidR="00462942" w:rsidRPr="003B3721" w:rsidRDefault="00462942" w:rsidP="003B3721">
      <w:pPr>
        <w:pStyle w:val="ECCParagraph"/>
      </w:pPr>
      <w:r w:rsidRPr="003B3721">
        <w:rPr>
          <w:rStyle w:val="ECCHLbold"/>
        </w:rPr>
        <w:t>5.473</w:t>
      </w:r>
      <w:r w:rsidRPr="003B3721">
        <w:rPr>
          <w:rStyle w:val="ECCHLbold"/>
        </w:rPr>
        <w:tab/>
      </w:r>
      <w:r w:rsidRPr="003B3721">
        <w:tab/>
        <w:t>Additional allocation:</w:t>
      </w:r>
      <w:r w:rsidR="00853F21">
        <w:t xml:space="preserve"> </w:t>
      </w:r>
      <w:r w:rsidRPr="003B3721">
        <w:t xml:space="preserve">in Armenia, Austria, Azerbaijan, Belarus, Cuba, the Russian Federation, Georgia, Hungary, Mongolia, Uzbekistan, Poland, Kyrgyzstan, Romania, Tajikistan, Turkmenistan and Ukraine, the bands 8 850-9 000 MHz and 9 200-9 300 MHz are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(WRC-07)</w:t>
      </w:r>
    </w:p>
    <w:p w14:paraId="2E930527" w14:textId="2027F36F" w:rsidR="00462942" w:rsidRPr="003B3721" w:rsidRDefault="00462942" w:rsidP="003B3721">
      <w:pPr>
        <w:pStyle w:val="ECCParagraph"/>
      </w:pPr>
      <w:r w:rsidRPr="003B3721">
        <w:rPr>
          <w:rStyle w:val="ECCHLbold"/>
        </w:rPr>
        <w:t>5.478</w:t>
      </w:r>
      <w:r w:rsidRPr="003B3721">
        <w:rPr>
          <w:rStyle w:val="ECCHLbold"/>
        </w:rPr>
        <w:tab/>
      </w:r>
      <w:r w:rsidRPr="003B3721">
        <w:tab/>
        <w:t>Additional allocation:</w:t>
      </w:r>
      <w:r w:rsidR="00853F21">
        <w:t xml:space="preserve"> </w:t>
      </w:r>
      <w:r w:rsidRPr="003B3721">
        <w:t xml:space="preserve">in Azerbaijan, Mongolia, Kyrgyzstan, Romania, Turkmenistan and Ukraine, the band 9 800-10 000 MHz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(WRC-07)</w:t>
      </w:r>
    </w:p>
    <w:p w14:paraId="59398794" w14:textId="5EDF2079" w:rsidR="00462942" w:rsidRPr="003B3721" w:rsidRDefault="00462942" w:rsidP="003B3721">
      <w:pPr>
        <w:pStyle w:val="ECCParagraph"/>
      </w:pPr>
      <w:r w:rsidRPr="003B3721">
        <w:rPr>
          <w:rStyle w:val="ECCHLbold"/>
        </w:rPr>
        <w:t>5.481</w:t>
      </w:r>
      <w:r w:rsidRPr="003B3721">
        <w:tab/>
      </w:r>
      <w:r w:rsidRPr="003B3721">
        <w:tab/>
        <w:t>Additional allocation:</w:t>
      </w:r>
      <w:r w:rsidR="00853F21">
        <w:t xml:space="preserve"> </w:t>
      </w:r>
      <w:r w:rsidRPr="003B3721">
        <w:t>in Germany, Angola, Brazil, China, Costa Rica, Côte d'Ivoire, El Salvador, Ecuador, Spain, Guatemala, Hungary, Japan, Kenya, Morocco, Nigeria, Oman, Uzbekistan, Pakistan, Paraguay, Peru, the Dem. People’s Rep. of Korea, Romania, Tanzania, Thailand and Uruguay, the band 10.45-10.5 GHz is also allocated to the fixed and mobile services on a primary basis.</w:t>
      </w:r>
      <w:r w:rsidR="00853F21">
        <w:t xml:space="preserve"> </w:t>
      </w:r>
      <w:r w:rsidRPr="003B3721">
        <w:t xml:space="preserve"> (WRC 12)</w:t>
      </w:r>
    </w:p>
    <w:p w14:paraId="0F130D83" w14:textId="28D777C1" w:rsidR="00462942" w:rsidRPr="003B3721" w:rsidRDefault="00462942" w:rsidP="003B3721">
      <w:pPr>
        <w:pStyle w:val="ECCParagraph"/>
      </w:pPr>
      <w:r w:rsidRPr="003B3721">
        <w:rPr>
          <w:rStyle w:val="ECCHLbold"/>
        </w:rPr>
        <w:t>5.482</w:t>
      </w:r>
      <w:r w:rsidRPr="003B3721">
        <w:rPr>
          <w:rStyle w:val="ECCHLbold"/>
        </w:rPr>
        <w:tab/>
      </w:r>
      <w:r w:rsidRPr="003B3721">
        <w:tab/>
        <w:t xml:space="preserve">In the band 10.6-10.68 GHz, the power delivered to the antenna of stations of the fixed and mobile, except aeronautical mobile, services shall not exceed −3 </w:t>
      </w:r>
      <w:proofErr w:type="spellStart"/>
      <w:r w:rsidRPr="003B3721">
        <w:t>dBW</w:t>
      </w:r>
      <w:proofErr w:type="spellEnd"/>
      <w:r w:rsidRPr="003B3721">
        <w:t>. This limit may be exceeded, subject to agreement obtained under No. 9.21. However, in Algeria, Saudi Arabia, Armenia, Azerbaijan, Bahrain, Bangladesh, Belarus, Egypt, United Arab Emirates, Georgia, India, Indonesia, Iran (Islamic Republic of), Iraq, Jordan, Libyan Arab Jamahiriya, Kazakhstan, Kuwait, Lebanon, Morocco, Mauritania, Moldova, Nigeria, Oman, Uzbekistan, Pakistan, Philippines, Qatar, Syrian Arab Republic, Kyrgyzstan, Singapore, Tajikistan, Tunisia, Turkmenistan and Viet Nam, this restriction on the fixed and mobile, except aeronautical mobile, service is not applicable.</w:t>
      </w:r>
      <w:r w:rsidR="00853F21">
        <w:t xml:space="preserve"> </w:t>
      </w:r>
      <w:r w:rsidRPr="003B3721">
        <w:t xml:space="preserve"> (WRC 07)</w:t>
      </w:r>
    </w:p>
    <w:p w14:paraId="68FA1EC6" w14:textId="16FA20F7" w:rsidR="00462942" w:rsidRPr="003B3721" w:rsidRDefault="00462942" w:rsidP="003B3721">
      <w:pPr>
        <w:pStyle w:val="ECCParagraph"/>
      </w:pPr>
      <w:r w:rsidRPr="003B3721">
        <w:rPr>
          <w:rStyle w:val="ECCHLbold"/>
        </w:rPr>
        <w:t>5.483</w:t>
      </w:r>
      <w:r w:rsidRPr="003B3721">
        <w:rPr>
          <w:rStyle w:val="ECCHLbold"/>
        </w:rPr>
        <w:tab/>
      </w:r>
      <w:r w:rsidRPr="003B3721">
        <w:tab/>
        <w:t>Additional allocation:</w:t>
      </w:r>
      <w:r w:rsidR="00853F21">
        <w:t xml:space="preserve"> </w:t>
      </w:r>
      <w:r w:rsidRPr="003B3721">
        <w:t>in Saudi Arabia, Armenia, Azerbaijan, Bahrain, Belarus, China, Colombia, Korea (Rep. of), Costa Rica, Egypt, the United Arab Emirates, Georgia, Iran (Islamic Republic of), Iraq, Israel, Jordan, Kazakhstan, Kuwait, Lebanon, Mongolia, Qatar, Kyrgyzstan, the Dem. People’s Rep. of Korea, Tajikistan, Turkmenistan and Yemen, the band 10.68-10.7 GHz is also allocated to the fixed and mobile, except aeronautical mobile, services on a primary basis. Such use is limited to equipment in operation by 1 January 1985.</w:t>
      </w:r>
      <w:r w:rsidR="00853F21">
        <w:t xml:space="preserve"> </w:t>
      </w:r>
      <w:r w:rsidRPr="003B3721">
        <w:t xml:space="preserve"> (WRC 12)</w:t>
      </w:r>
    </w:p>
    <w:p w14:paraId="5E7B7702" w14:textId="73E6802E" w:rsidR="00462942" w:rsidRPr="003B3721" w:rsidRDefault="00462942" w:rsidP="003B3721">
      <w:pPr>
        <w:pStyle w:val="ECCParagraph"/>
      </w:pPr>
      <w:r w:rsidRPr="003B3721">
        <w:rPr>
          <w:rStyle w:val="ECCHLbold"/>
        </w:rPr>
        <w:t>5.495</w:t>
      </w:r>
      <w:r w:rsidRPr="003B3721">
        <w:rPr>
          <w:rStyle w:val="ECCHLbold"/>
        </w:rPr>
        <w:tab/>
      </w:r>
      <w:r w:rsidRPr="003B3721">
        <w:tab/>
        <w:t>Additional allocation:</w:t>
      </w:r>
      <w:r w:rsidR="00853F21">
        <w:t xml:space="preserve"> </w:t>
      </w:r>
      <w:r w:rsidRPr="003B3721">
        <w:t>in France, Greece, Monaco, Montenegro, Uganda, Romania, Tanzania and Tunisia, the band 12.5-12.75 GHz is also allocated to the fixed and mobile, except aeronautical mobile, services on a secondary basis.</w:t>
      </w:r>
      <w:r w:rsidR="00853F21">
        <w:t xml:space="preserve"> </w:t>
      </w:r>
      <w:r w:rsidRPr="003B3721">
        <w:t xml:space="preserve"> (WRC 12)</w:t>
      </w:r>
    </w:p>
    <w:p w14:paraId="419162D7" w14:textId="0D9A665A" w:rsidR="00462942" w:rsidRPr="003B3721" w:rsidRDefault="00462942" w:rsidP="003B3721">
      <w:pPr>
        <w:pStyle w:val="ECCParagraph"/>
      </w:pPr>
      <w:r w:rsidRPr="003B3721">
        <w:rPr>
          <w:rStyle w:val="ECCHLbold"/>
        </w:rPr>
        <w:t>5.496</w:t>
      </w:r>
      <w:r w:rsidRPr="003B3721">
        <w:tab/>
      </w:r>
      <w:r w:rsidRPr="003B3721">
        <w:tab/>
        <w:t>Additional allocation:</w:t>
      </w:r>
      <w:r w:rsidR="00853F21">
        <w:t xml:space="preserve"> </w:t>
      </w:r>
      <w:r w:rsidRPr="003B3721">
        <w:t>in Austria, Azerbaijan, Kyrgyzstan and Turkmenistan, the band 12.5-12.75 GHz is also allocated to the fixed service and the mobile, except aeronautical mobile, service on a primary basis. However, stations in these services shall not cause harmful interference to fixed-satellite service earth stations of countries in Region 1 other than those listed in this footnote. Coordination of these earth stations is not required with stations of the fixed and mobile services of the countries listed in this footnote. The power flux-density limit at the Earth’s surface given in Table 21-4 of Article 21, for the fixed-satellite service shall apply on the territory of the countries listed in this footnote.</w:t>
      </w:r>
      <w:r w:rsidR="00853F21">
        <w:t xml:space="preserve"> </w:t>
      </w:r>
      <w:r w:rsidRPr="003B3721">
        <w:t xml:space="preserve"> (WRC 2000)</w:t>
      </w:r>
    </w:p>
    <w:p w14:paraId="0189A727" w14:textId="1A8A0351" w:rsidR="00462942" w:rsidRPr="003B3721" w:rsidRDefault="00462942" w:rsidP="003B3721">
      <w:pPr>
        <w:pStyle w:val="ECCParagraph"/>
      </w:pPr>
      <w:r w:rsidRPr="003B3721">
        <w:rPr>
          <w:rStyle w:val="ECCHLbold"/>
        </w:rPr>
        <w:t>5.501</w:t>
      </w:r>
      <w:r w:rsidRPr="003B3721">
        <w:tab/>
      </w:r>
      <w:r w:rsidRPr="003B3721">
        <w:tab/>
        <w:t>Additional allocation:</w:t>
      </w:r>
      <w:r w:rsidR="00853F21">
        <w:t xml:space="preserve"> </w:t>
      </w:r>
      <w:r w:rsidRPr="003B3721">
        <w:t xml:space="preserve">in Azerbaijan, Hungary, Japan, Kyrgyzstan, Romania and Turkmenistan, the band 13.4-14 GHz is also allocated to the </w:t>
      </w:r>
      <w:proofErr w:type="spellStart"/>
      <w:r w:rsidRPr="003B3721">
        <w:t>radionavigation</w:t>
      </w:r>
      <w:proofErr w:type="spellEnd"/>
      <w:r w:rsidRPr="003B3721">
        <w:t xml:space="preserve"> service on a primary basis.</w:t>
      </w:r>
      <w:r w:rsidR="00853F21">
        <w:t xml:space="preserve"> </w:t>
      </w:r>
      <w:r w:rsidRPr="003B3721">
        <w:t xml:space="preserve"> (WRC 12)</w:t>
      </w:r>
    </w:p>
    <w:p w14:paraId="18DE3CDE" w14:textId="1C63F362" w:rsidR="00462942" w:rsidRPr="003B3721" w:rsidRDefault="00462942" w:rsidP="003B3721">
      <w:pPr>
        <w:pStyle w:val="ECCParagraph"/>
      </w:pPr>
      <w:r w:rsidRPr="003B3721">
        <w:rPr>
          <w:rStyle w:val="ECCHLbold"/>
        </w:rPr>
        <w:t>5.504B</w:t>
      </w:r>
      <w:r w:rsidRPr="003B3721">
        <w:tab/>
        <w:t>Aircraft earth stations operating in the aeronautical mobile-satellite service in the band 14-14.5 GHz shall comply with the provisions of Annex 1, Part C of Recommendation ITU-R M.1643, with respect to any radio astronomy station performing observations in the 14.47-14.5 GHz band located on the territory of Spain, France, India, Italy, the United Kingdom and South Africa.</w:t>
      </w:r>
      <w:r w:rsidR="00853F21">
        <w:t xml:space="preserve"> </w:t>
      </w:r>
      <w:r w:rsidRPr="003B3721">
        <w:t xml:space="preserve"> (WRC-03)</w:t>
      </w:r>
    </w:p>
    <w:p w14:paraId="20D1BEE2" w14:textId="68B7BA5D" w:rsidR="00462942" w:rsidRPr="003B3721" w:rsidRDefault="00462942" w:rsidP="003B3721">
      <w:pPr>
        <w:pStyle w:val="ECCParagraph"/>
      </w:pPr>
      <w:r w:rsidRPr="003B3721">
        <w:rPr>
          <w:rStyle w:val="ECCHLbold"/>
        </w:rPr>
        <w:t>5.506B</w:t>
      </w:r>
      <w:r w:rsidRPr="003B3721">
        <w:tab/>
        <w:t>Earth stations located on board vessels communicating with space stations in the fixed-satellite service may operate in the frequency band 14-14.5 GHz without the need for prior agreement from Cyprus, Greece and Malta, within the minimum distance given in Resolution 902 (WRC 03) from these countries.</w:t>
      </w:r>
      <w:r w:rsidR="00853F21">
        <w:t xml:space="preserve"> </w:t>
      </w:r>
      <w:r w:rsidRPr="003B3721">
        <w:t xml:space="preserve"> (WRC-03)</w:t>
      </w:r>
    </w:p>
    <w:p w14:paraId="2994A5DA" w14:textId="139BB485" w:rsidR="00462942" w:rsidRPr="003B3721" w:rsidRDefault="00462942" w:rsidP="003B3721">
      <w:pPr>
        <w:pStyle w:val="ECCParagraph"/>
      </w:pPr>
      <w:r w:rsidRPr="003B3721">
        <w:rPr>
          <w:rStyle w:val="ECCHLbold"/>
        </w:rPr>
        <w:t>5.508</w:t>
      </w:r>
      <w:r w:rsidRPr="003B3721">
        <w:tab/>
      </w:r>
      <w:r w:rsidRPr="003B3721">
        <w:tab/>
        <w:t>Additional allocation:</w:t>
      </w:r>
      <w:r w:rsidR="00853F21">
        <w:t xml:space="preserve"> </w:t>
      </w:r>
      <w:r w:rsidRPr="003B3721">
        <w:t>in Germany, France, Italy, Libya, The Former Yugoslav Rep. of Macedonia and the United Kingdom, the band 14.25-14.3 GHz is also allocated to the fixed service on a primary basis.</w:t>
      </w:r>
      <w:r w:rsidR="00853F21">
        <w:t xml:space="preserve"> </w:t>
      </w:r>
      <w:r w:rsidRPr="003B3721">
        <w:t>(WRC 12)</w:t>
      </w:r>
    </w:p>
    <w:p w14:paraId="46AB71CD" w14:textId="742F817C" w:rsidR="00462942" w:rsidRPr="003B3721" w:rsidRDefault="00462942" w:rsidP="003B3721">
      <w:pPr>
        <w:pStyle w:val="ECCParagraph"/>
      </w:pPr>
      <w:r w:rsidRPr="003B3721">
        <w:rPr>
          <w:rStyle w:val="ECCHLbold"/>
        </w:rPr>
        <w:t>5.508A</w:t>
      </w:r>
      <w:r w:rsidRPr="003B3721">
        <w:rPr>
          <w:rStyle w:val="ECCHLbold"/>
        </w:rPr>
        <w:tab/>
      </w:r>
      <w:r w:rsidRPr="003B3721">
        <w:t>In the band 14.25-14.3 GHz, the power flux-density produced on the territory of the countries of Saudi Arabia, Botswana, China, Côte d’Ivoire, Egypt, France, Guinea, India, Iran (Islamic Republic of), Italy, Kuwait, Nigeria, Oman, the Syrian Arab Republic, the United Kingdom and Tunisia by any aircraft earth station in the aeronautical mobile-satellite service shall not exceed the limits given in Annex 1, Part B of Recommendation ITU R M.1643, unless otherwise specifically agreed by the affected administration(s). The provisions of this footnote in no way derogate the obligations of the aeronautical mobile-satellite service to operate as a secondary service in accordance with No. 5.29.</w:t>
      </w:r>
      <w:r w:rsidR="00853F21">
        <w:t xml:space="preserve"> </w:t>
      </w:r>
      <w:r w:rsidRPr="003B3721">
        <w:t>(WRC 12)</w:t>
      </w:r>
    </w:p>
    <w:p w14:paraId="3A39A040" w14:textId="2BE144EB" w:rsidR="00462942" w:rsidRPr="003B3721" w:rsidRDefault="00462942" w:rsidP="003B3721">
      <w:pPr>
        <w:pStyle w:val="ECCParagraph"/>
      </w:pPr>
      <w:r w:rsidRPr="003B3721">
        <w:rPr>
          <w:rStyle w:val="ECCHLbold"/>
        </w:rPr>
        <w:t>5.509A</w:t>
      </w:r>
      <w:r w:rsidRPr="003B3721">
        <w:tab/>
        <w:t>In the band 14.3-14.5 GHz, the power flux-density produced on the territory of the countries of Saudi Arabia, Botswana, Cameroon, China, Côte d’Ivoire, Egypt, France, Gabon, Guinea, India, Iran (Islamic Republic of), Italy, Kuwait, Morocco, Nigeria, Oman, the Syrian Arab Republic, the United Kingdom, Sri Lanka, Tunisia and Viet Nam by any aircraft earth station in the aeronautical mobile-satellite service shall not exceed the limits given in Annex 1, Part B of Recommendation ITU R M.1643, unless otherwise specifically agreed by the affected administration(s). The provisions of this footnote in no way derogate the obligations of the aeronautical mobile-satellite service to operate as a secondary service in accordance with No. 5.29.</w:t>
      </w:r>
      <w:r w:rsidR="00853F21">
        <w:t xml:space="preserve"> </w:t>
      </w:r>
      <w:r w:rsidRPr="003B3721">
        <w:t xml:space="preserve"> (WRC 12)</w:t>
      </w:r>
    </w:p>
    <w:p w14:paraId="4FC58028" w14:textId="1B09F27A" w:rsidR="00462942" w:rsidRPr="003B3721" w:rsidRDefault="00462942" w:rsidP="003B3721">
      <w:pPr>
        <w:pStyle w:val="ECCParagraph"/>
      </w:pPr>
      <w:r w:rsidRPr="003B3721">
        <w:rPr>
          <w:rStyle w:val="ECCHLbold"/>
        </w:rPr>
        <w:t>5.512</w:t>
      </w:r>
      <w:r w:rsidRPr="003B3721">
        <w:tab/>
      </w:r>
      <w:r w:rsidRPr="003B3721">
        <w:tab/>
        <w:t>Additional allocation:</w:t>
      </w:r>
      <w:r w:rsidR="00853F21">
        <w:t xml:space="preserve"> </w:t>
      </w:r>
      <w:r w:rsidRPr="003B3721">
        <w:t>in Algeria, Angola, Saudi Arabia, Austria, Bahrain, Bangladesh, Brunei Darussalam, Cameroon, Congo (Rep. of the), Costa Rica, Egypt, El Salvador, the United Arab Emirates, Eritrea, Finland, Guatemala, India, Indonesia, Iran (Islamic Republic of), Jordan, Kenya, Kuwait, Lebanon, Libya, Malaysia, Mali, Morocco, Mauritania, Montenegro, Nepal, Nicaragua, Niger, Oman, Pakistan, Qatar, Syrian Arab Republic, the Dem. Rep. of the Congo, Serbia, Singapore, Somalia, Sudan, South Sudan, Tanzania, Chad, Togo and Yemen, the band 15.7-17.3 GHz is also allocated to the fixed and mobile services on a primary basis.</w:t>
      </w:r>
      <w:r w:rsidR="00853F21">
        <w:t xml:space="preserve"> </w:t>
      </w:r>
      <w:r w:rsidRPr="003B3721">
        <w:t xml:space="preserve"> (WRC 12)</w:t>
      </w:r>
    </w:p>
    <w:p w14:paraId="66D24E41" w14:textId="2F9A8F9C" w:rsidR="00462942" w:rsidRPr="003B3721" w:rsidRDefault="00462942" w:rsidP="003B3721">
      <w:pPr>
        <w:pStyle w:val="ECCParagraph"/>
      </w:pPr>
      <w:r w:rsidRPr="003B3721">
        <w:rPr>
          <w:rStyle w:val="ECCHLbold"/>
        </w:rPr>
        <w:t>5.514</w:t>
      </w:r>
      <w:r w:rsidRPr="003B3721">
        <w:tab/>
      </w:r>
      <w:r w:rsidRPr="003B3721">
        <w:tab/>
        <w:t>Additional allocation:</w:t>
      </w:r>
      <w:r w:rsidR="00853F21">
        <w:t xml:space="preserve"> </w:t>
      </w:r>
      <w:r w:rsidRPr="003B3721">
        <w:t>in Algeria, Angola, Saudi Arabia, Bahrain, Bangladesh, Cameroon, El Salvador, the United Arab Emirates, Guatemala, India, Iran (Islamic Republic of), Iraq, Israel, Italy, Japan, Jordan, Kuwait, Libya, Lithuania, Nepal, Nicaragua, Nigeria, Oman, Uzbekistan, Pakistan, Qatar, Kyrgyzstan, Sudan and South Sudan, the band 17.3-17.7 GHz is also allocated to the fixed and mobile services on a secondary basis. The power limits given in Nos. 21.3 and 21.5 shall apply.</w:t>
      </w:r>
      <w:r w:rsidR="00853F21">
        <w:t xml:space="preserve"> </w:t>
      </w:r>
      <w:r w:rsidRPr="003B3721">
        <w:t xml:space="preserve"> (WRC 12)</w:t>
      </w:r>
    </w:p>
    <w:p w14:paraId="2D10F7A5" w14:textId="030CA0B3" w:rsidR="00462942" w:rsidRPr="003B3721" w:rsidRDefault="00462942" w:rsidP="003B3721">
      <w:pPr>
        <w:pStyle w:val="ECCParagraph"/>
      </w:pPr>
      <w:r w:rsidRPr="003B3721">
        <w:rPr>
          <w:rStyle w:val="ECCHLbold"/>
        </w:rPr>
        <w:t>5.521</w:t>
      </w:r>
      <w:r w:rsidRPr="003B3721">
        <w:rPr>
          <w:rStyle w:val="ECCHLbold"/>
        </w:rPr>
        <w:tab/>
      </w:r>
      <w:r w:rsidRPr="003B3721">
        <w:tab/>
        <w:t>Alternative allocation:</w:t>
      </w:r>
      <w:r w:rsidR="00853F21">
        <w:t xml:space="preserve"> </w:t>
      </w:r>
      <w:r w:rsidRPr="003B3721">
        <w:t>in Germany, Denmark, the United Arab Emirates and Greece, the band 18.1-18.4 GHz is allocated to the fixed, fixed-satellite (space-to-Earth) and mobile services on a primary basis (see No. 5.33). The provisions of No. 5.519 also apply.</w:t>
      </w:r>
      <w:r w:rsidR="00853F21">
        <w:t xml:space="preserve"> </w:t>
      </w:r>
      <w:r w:rsidRPr="003B3721">
        <w:t xml:space="preserve"> (WRC-03)</w:t>
      </w:r>
    </w:p>
    <w:p w14:paraId="7EF93B38" w14:textId="6D2FF71F" w:rsidR="00462942" w:rsidRPr="003B3721" w:rsidRDefault="00462942" w:rsidP="003B3721">
      <w:pPr>
        <w:pStyle w:val="ECCParagraph"/>
      </w:pPr>
      <w:r w:rsidRPr="003B3721">
        <w:rPr>
          <w:rStyle w:val="ECCHLbold"/>
        </w:rPr>
        <w:t>5.536B</w:t>
      </w:r>
      <w:r w:rsidRPr="003B3721">
        <w:tab/>
        <w:t>In Saudi Arabia, Austria, Belgium, Brazil, Bulgaria, China, Korea (Rep. of), Denmark, Egypt, United Arab Emirates, Estonia, Finland, Hungary, India, Iran (Islamic Republic of), Ireland, Israel, Italy, Jordan, Kenya, Kuwait, Lebanon, Libya, Liechtenstein, Lithuania, Moldova, Norway, Oman, Uganda, Pakistan, the Philippines, Poland, Portugal, the Syrian Arab Republic, Dem. People’s Rep. of Korea, Slovakia, the Czech Rep., Romania, the United Kingdom, Singapore, Sweden, Switzerland, Tanzania, Turkey, Viet Nam and Zimbabwe, earth stations operating in the Earth exploration-satellite service in the band 25.5-27 GHz shall not claim protection from, or constrain the use and deployment of, stations of the fixed and mobile services.</w:t>
      </w:r>
      <w:r w:rsidR="00853F21">
        <w:t xml:space="preserve"> </w:t>
      </w:r>
      <w:r w:rsidRPr="003B3721">
        <w:t xml:space="preserve"> (WRC 12)</w:t>
      </w:r>
    </w:p>
    <w:p w14:paraId="3A61E215" w14:textId="7A85785C" w:rsidR="00462942" w:rsidRPr="003B3721" w:rsidRDefault="00462942" w:rsidP="003B3721">
      <w:pPr>
        <w:pStyle w:val="ECCParagraph"/>
      </w:pPr>
      <w:r w:rsidRPr="003B3721">
        <w:rPr>
          <w:rStyle w:val="ECCHLbold"/>
        </w:rPr>
        <w:t>5.536C</w:t>
      </w:r>
      <w:r w:rsidRPr="003B3721">
        <w:tab/>
        <w:t>In Algeria, Saudi Arabia, Bahrain, Botswana, Brazil, Cameroon, Comoros, Cuba, Djibouti, Egypt, United Arab Emirates, Estonia, Finland, Iran (Islamic Republic of), Israel, Jordan, Kenya, Kuwait, Lithuania, Malaysia, Morocco, Nigeria, Oman, Qatar, Syrian Arab Republic, Somalia, Sudan, South Sudan, Tanzania, Tunisia, Uruguay, Zambia and Zimbabwe, earth stations operating in the space research service in the band 25.5-27 GHz shall not claim protection from, or constrain the use and deployment of, stations of the fixed and mobile services.</w:t>
      </w:r>
      <w:r w:rsidR="00853F21">
        <w:t xml:space="preserve"> </w:t>
      </w:r>
      <w:r w:rsidRPr="003B3721">
        <w:t xml:space="preserve"> (WRC 12)</w:t>
      </w:r>
    </w:p>
    <w:p w14:paraId="582B1A84" w14:textId="2F2ACAB4" w:rsidR="00462942" w:rsidRPr="003B3721" w:rsidRDefault="00462942" w:rsidP="003B3721">
      <w:pPr>
        <w:pStyle w:val="ECCParagraph"/>
      </w:pPr>
      <w:r w:rsidRPr="003B3721">
        <w:rPr>
          <w:rStyle w:val="ECCHLbold"/>
        </w:rPr>
        <w:t>5.537A</w:t>
      </w:r>
      <w:r w:rsidRPr="003B3721">
        <w:tab/>
      </w:r>
      <w:proofErr w:type="gramStart"/>
      <w:r w:rsidRPr="003B3721">
        <w:t>In</w:t>
      </w:r>
      <w:proofErr w:type="gramEnd"/>
      <w:r w:rsidRPr="003B3721">
        <w:t xml:space="preserve"> Bhutan, Cameroon, Korea (Rep. of), the Russian Federation, India, Indonesia, Iran (Islamic Republic of), Iraq, Japan, Kazakhstan, Malaysia, Maldives, Mongolia, Myanmar, Uzbekistan, Pakistan, the Philippines, Kyrgyzstan, the Dem. People’s Rep. of Korea, Sudan, Sri Lanka, Thailand and Viet Nam, the allocation to the fixed service in the band 27.9-28.2 GHz may also be used by high altitude platform stations (HAPS) within the territory of these countries. Such use of 300 MHz of the fixed-service allocation by HAPS in the above countries is further limited to operation in the HAPS-to-ground direction and shall not cause harmful interference to, nor claim protection from, other types of fixed-service systems or other co-primary services. Furthermore, the development of these other services shall not be constrained by HAPS. See Resolution 145 (</w:t>
      </w:r>
      <w:proofErr w:type="spellStart"/>
      <w:r w:rsidRPr="003B3721">
        <w:t>Rev.WRC</w:t>
      </w:r>
      <w:proofErr w:type="spellEnd"/>
      <w:r w:rsidRPr="003B3721">
        <w:t xml:space="preserve"> 12).</w:t>
      </w:r>
      <w:r w:rsidR="00853F21">
        <w:t xml:space="preserve"> </w:t>
      </w:r>
      <w:r w:rsidRPr="003B3721">
        <w:t xml:space="preserve"> (WRC 12)</w:t>
      </w:r>
    </w:p>
    <w:p w14:paraId="08A52075" w14:textId="34191275" w:rsidR="00462942" w:rsidRPr="003B3721" w:rsidRDefault="00462942" w:rsidP="003B3721">
      <w:pPr>
        <w:pStyle w:val="ECCParagraph"/>
      </w:pPr>
      <w:r w:rsidRPr="003B3721">
        <w:rPr>
          <w:rStyle w:val="ECCHLbold"/>
        </w:rPr>
        <w:t>5.543A</w:t>
      </w:r>
      <w:r w:rsidRPr="003B3721">
        <w:tab/>
      </w:r>
      <w:proofErr w:type="gramStart"/>
      <w:r w:rsidRPr="003B3721">
        <w:t>In</w:t>
      </w:r>
      <w:proofErr w:type="gramEnd"/>
      <w:r w:rsidRPr="003B3721">
        <w:t xml:space="preserve"> Bhutan, Cameroon, Korea (Rep. of), the Russian Federation, India, Indonesia, Iran (Islamic Republic of), Iraq, Japan, Kazakhstan, Malaysia, Maldives, Mongolia, Myanmar, Uzbekistan, Pakistan, the Philippines, Kyrgyzstan, the Dem. People’s Rep. of Korea, Sudan, Sri Lanka, Thailand and Viet Nam, the allocation to the fixed service in the band 31-31.3 GHz may also be used by systems using high altitude platform stations (HAPS) in the ground-to-HAPS direction. The use of the band 31-31.3 GHz by systems using HAPS is limited to the territory of the countries listed above and shall not cause harmful interference to, nor claim protection from, other types of fixed-service systems, systems in the mobile service and systems operated under No. 5.545. Furthermore, the development of these services shall not be constrained by HAPS. Systems using HAPS in the band 31-31.3 GHz shall not cause harmful interference to the radio astronomy service having a primary allocation in the band 31.3-31.8 GHz, taking into account the protection criterion as given in Recommendation ITU R RA.769. In order to ensure the protection of satellite passive services, the level of unwanted power density into a HAPS ground station antenna in the band 31.3-31.8 GHz shall be limited to −106 </w:t>
      </w:r>
      <w:proofErr w:type="gramStart"/>
      <w:r w:rsidRPr="003B3721">
        <w:t>dB(</w:t>
      </w:r>
      <w:proofErr w:type="gramEnd"/>
      <w:r w:rsidRPr="003B3721">
        <w:t>W/MHz) under clear-sky conditions, and may be increased up to −100 dB(W/MHz) under rainy conditions to mitigate fading due to rain, provided the effective impact on the</w:t>
      </w:r>
      <w:r w:rsidR="00853F21">
        <w:t xml:space="preserve"> </w:t>
      </w:r>
      <w:r w:rsidRPr="003B3721">
        <w:t>passive satellite does not exceed the impact under clear-sky conditions. See Resolution 145 (Rev.WRC-12).</w:t>
      </w:r>
      <w:r w:rsidR="00853F21">
        <w:t xml:space="preserve"> </w:t>
      </w:r>
      <w:r w:rsidRPr="003B3721">
        <w:t>(WRC-12)</w:t>
      </w:r>
    </w:p>
    <w:p w14:paraId="41DAEE90" w14:textId="4CCE9E7D" w:rsidR="00462942" w:rsidRPr="003B3721" w:rsidRDefault="00462942" w:rsidP="003B3721">
      <w:pPr>
        <w:pStyle w:val="ECCParagraph"/>
      </w:pPr>
      <w:r w:rsidRPr="003B3721">
        <w:rPr>
          <w:rStyle w:val="ECCHLbold"/>
        </w:rPr>
        <w:t>5.545</w:t>
      </w:r>
      <w:r w:rsidRPr="003B3721">
        <w:rPr>
          <w:rStyle w:val="ECCHLbold"/>
        </w:rPr>
        <w:tab/>
      </w:r>
      <w:r w:rsidRPr="003B3721">
        <w:rPr>
          <w:rStyle w:val="ECCHLbold"/>
        </w:rPr>
        <w:tab/>
      </w:r>
      <w:r w:rsidRPr="003B3721">
        <w:t>Different category of service:</w:t>
      </w:r>
      <w:r w:rsidR="00853F21">
        <w:t xml:space="preserve"> </w:t>
      </w:r>
      <w:r w:rsidRPr="003B3721">
        <w:t>in Armenia, Georgia, Kyrgyzstan, Tajikistan and Turkmenistan, the allocation of the band 31-31.3 GHz to the space research service is on a primary basis (see No. 5.33).</w:t>
      </w:r>
      <w:r w:rsidR="00853F21">
        <w:t xml:space="preserve"> </w:t>
      </w:r>
      <w:r w:rsidRPr="003B3721">
        <w:t xml:space="preserve"> (WRC 12)</w:t>
      </w:r>
    </w:p>
    <w:p w14:paraId="06FEDDC9" w14:textId="622005D1" w:rsidR="00462942" w:rsidRPr="003B3721" w:rsidRDefault="00462942" w:rsidP="003B3721">
      <w:pPr>
        <w:pStyle w:val="ECCParagraph"/>
      </w:pPr>
      <w:r w:rsidRPr="003B3721">
        <w:rPr>
          <w:rStyle w:val="ECCHLbold"/>
        </w:rPr>
        <w:t>5.546</w:t>
      </w:r>
      <w:r w:rsidRPr="003B3721">
        <w:rPr>
          <w:rStyle w:val="ECCHLbold"/>
        </w:rPr>
        <w:tab/>
      </w:r>
      <w:r w:rsidRPr="003B3721">
        <w:rPr>
          <w:rStyle w:val="ECCHLbold"/>
        </w:rPr>
        <w:tab/>
      </w:r>
      <w:r w:rsidRPr="003B3721">
        <w:t>Different category of service:</w:t>
      </w:r>
      <w:r w:rsidR="00853F21">
        <w:t xml:space="preserve"> </w:t>
      </w:r>
      <w:r w:rsidRPr="003B3721">
        <w:t>in Saudi Arabia, Armenia, Azerbaijan, Belarus, Egypt, the United Arab Emirates, Spain, Estonia, the Russian Federation, Georgia, Hungary, Iran (Islamic Republic of), Israel, Jordan, Lebanon, Moldova, Mongolia, Oman, Uzbekistan, Poland, the Syrian Arab Republic, Kyrgyzstan, Romania, the United Kingdom, South Africa, Tajikistan, Turkmenistan and Turkey, the allocation of the band 31.5-31.8 GHz to the fixed and mobile, except aeronautical mobile, services is on a primary basis (see No. 5.33).</w:t>
      </w:r>
      <w:r w:rsidR="00853F21">
        <w:t xml:space="preserve"> </w:t>
      </w:r>
      <w:r w:rsidRPr="003B3721">
        <w:t xml:space="preserve"> (WRC 12)</w:t>
      </w:r>
    </w:p>
    <w:p w14:paraId="7A8F28D4" w14:textId="7222003C" w:rsidR="00462942" w:rsidRPr="003B3721" w:rsidRDefault="00462942" w:rsidP="003B3721">
      <w:pPr>
        <w:pStyle w:val="ECCParagraph"/>
      </w:pPr>
      <w:r w:rsidRPr="003B3721">
        <w:rPr>
          <w:rStyle w:val="ECCHLbold"/>
        </w:rPr>
        <w:t>5.550</w:t>
      </w:r>
      <w:r w:rsidRPr="003B3721">
        <w:rPr>
          <w:rStyle w:val="ECCHLbold"/>
        </w:rPr>
        <w:tab/>
      </w:r>
      <w:r w:rsidRPr="003B3721">
        <w:rPr>
          <w:rStyle w:val="ECCHLbold"/>
        </w:rPr>
        <w:tab/>
      </w:r>
      <w:r w:rsidRPr="003B3721">
        <w:t>Different category of service:</w:t>
      </w:r>
      <w:r w:rsidR="00853F21">
        <w:t xml:space="preserve"> </w:t>
      </w:r>
      <w:r w:rsidRPr="003B3721">
        <w:t>in Armenia, Azerbaijan, Belarus, the Russian Federation, Georgia, Kyrgyzstan, Tajikistan and Turkmenistan, the allocation of the band 34.7-35.2 GHz to the space research service is on a primary basis (see No. 5.33).</w:t>
      </w:r>
      <w:r w:rsidR="00853F21">
        <w:t xml:space="preserve"> </w:t>
      </w:r>
      <w:r w:rsidRPr="003B3721">
        <w:t xml:space="preserve"> (WRC 12)</w:t>
      </w:r>
    </w:p>
    <w:p w14:paraId="611E51C9" w14:textId="77777777" w:rsidR="00462942" w:rsidRPr="003B3721" w:rsidRDefault="00462942" w:rsidP="00462942">
      <w:pPr>
        <w:pStyle w:val="ECCAnnexheading1"/>
        <w:rPr>
          <w:lang w:val="en-GB"/>
        </w:rPr>
      </w:pPr>
      <w:r w:rsidRPr="003B3721">
        <w:rPr>
          <w:noProof/>
          <w:lang w:val="en-GB" w:eastAsia="en-GB"/>
        </w:rPr>
        <mc:AlternateContent>
          <mc:Choice Requires="wps">
            <w:drawing>
              <wp:anchor distT="0" distB="0" distL="114300" distR="114300" simplePos="0" relativeHeight="251659264" behindDoc="0" locked="0" layoutInCell="1" allowOverlap="1" wp14:anchorId="64716A54" wp14:editId="6E09115F">
                <wp:simplePos x="0" y="0"/>
                <wp:positionH relativeFrom="column">
                  <wp:posOffset>8204835</wp:posOffset>
                </wp:positionH>
                <wp:positionV relativeFrom="paragraph">
                  <wp:posOffset>67945</wp:posOffset>
                </wp:positionV>
                <wp:extent cx="228600" cy="381000"/>
                <wp:effectExtent l="0" t="0" r="0" b="0"/>
                <wp:wrapNone/>
                <wp:docPr id="4" name="Text Box 8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82464" w14:textId="77777777" w:rsidR="0016498A" w:rsidRPr="00281564" w:rsidRDefault="0016498A" w:rsidP="00462942">
                            <w:pPr>
                              <w:rPr>
                                <w:b/>
                                <w:bCs/>
                                <w:lang w:val="en-US"/>
                              </w:rPr>
                            </w:pPr>
                            <w:r w:rsidRPr="00281564">
                              <w:rPr>
                                <w:b/>
                                <w:bCs/>
                                <w:highlight w:val="green"/>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600" o:spid="_x0000_s1026" type="#_x0000_t202" style="position:absolute;left:0;text-align:left;margin-left:646.05pt;margin-top:5.35pt;width:18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" filled="f" stroked="f">
                <v:textbox>
                  <w:txbxContent>
                    <w:p w14:paraId="0BA82464" w14:textId="77777777" w:rsidR="0016498A" w:rsidRPr="00281564" w:rsidRDefault="0016498A" w:rsidP="00462942">
                      <w:pPr>
                        <w:rPr>
                          <w:b/>
                          <w:bCs/>
                          <w:lang w:val="en-US"/>
                        </w:rPr>
                      </w:pPr>
                      <w:r w:rsidRPr="00281564">
                        <w:rPr>
                          <w:b/>
                          <w:bCs/>
                          <w:highlight w:val="green"/>
                          <w:lang w:val="en-US"/>
                        </w:rPr>
                        <w:t>X</w:t>
                      </w:r>
                    </w:p>
                  </w:txbxContent>
                </v:textbox>
              </v:shape>
            </w:pict>
          </mc:Fallback>
        </mc:AlternateContent>
      </w:r>
      <w:r w:rsidRPr="003B3721">
        <w:rPr>
          <w:noProof/>
          <w:lang w:val="en-GB" w:eastAsia="en-GB"/>
        </w:rPr>
        <mc:AlternateContent>
          <mc:Choice Requires="wps">
            <w:drawing>
              <wp:anchor distT="0" distB="0" distL="114300" distR="114300" simplePos="0" relativeHeight="251660288" behindDoc="0" locked="0" layoutInCell="1" allowOverlap="1" wp14:anchorId="6CEC6930" wp14:editId="448C440F">
                <wp:simplePos x="0" y="0"/>
                <wp:positionH relativeFrom="column">
                  <wp:posOffset>8357235</wp:posOffset>
                </wp:positionH>
                <wp:positionV relativeFrom="paragraph">
                  <wp:posOffset>116840</wp:posOffset>
                </wp:positionV>
                <wp:extent cx="228600" cy="381000"/>
                <wp:effectExtent l="0" t="0" r="0" b="0"/>
                <wp:wrapNone/>
                <wp:docPr id="3" name="Text Box 8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51CB8" w14:textId="77777777" w:rsidR="0016498A" w:rsidRPr="00281564" w:rsidRDefault="0016498A" w:rsidP="00462942">
                            <w:pPr>
                              <w:rPr>
                                <w:b/>
                                <w:bCs/>
                                <w:lang w:val="en-US"/>
                              </w:rPr>
                            </w:pPr>
                            <w:r w:rsidRPr="00281564">
                              <w:rPr>
                                <w:b/>
                                <w:bCs/>
                                <w:highlight w:val="green"/>
                                <w:lang w:val="en-US"/>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02" o:spid="_x0000_s1027" type="#_x0000_t202" style="position:absolute;left:0;text-align:left;margin-left:658.05pt;margin-top:9.2pt;width:18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" filled="f" stroked="f">
                <v:textbox>
                  <w:txbxContent>
                    <w:p w14:paraId="33F51CB8" w14:textId="77777777" w:rsidR="0016498A" w:rsidRPr="00281564" w:rsidRDefault="0016498A" w:rsidP="00462942">
                      <w:pPr>
                        <w:rPr>
                          <w:b/>
                          <w:bCs/>
                          <w:lang w:val="en-US"/>
                        </w:rPr>
                      </w:pPr>
                      <w:r w:rsidRPr="00281564">
                        <w:rPr>
                          <w:b/>
                          <w:bCs/>
                          <w:highlight w:val="green"/>
                          <w:lang w:val="en-US"/>
                        </w:rPr>
                        <w:t>X</w:t>
                      </w:r>
                    </w:p>
                  </w:txbxContent>
                </v:textbox>
              </v:shape>
            </w:pict>
          </mc:Fallback>
        </mc:AlternateContent>
      </w:r>
    </w:p>
    <w:p w14:paraId="63348720" w14:textId="77777777" w:rsidR="00462942" w:rsidRPr="003B3721" w:rsidRDefault="00462942" w:rsidP="003B3721">
      <w:pPr>
        <w:pStyle w:val="ECCParagraph"/>
      </w:pPr>
      <w:r w:rsidRPr="003B3721">
        <w:tab/>
      </w:r>
    </w:p>
    <w:p w14:paraId="7130C12C" w14:textId="77777777" w:rsidR="00462942" w:rsidRPr="003B3721" w:rsidRDefault="00462942" w:rsidP="003B3721">
      <w:pPr>
        <w:pStyle w:val="ECCParagraph"/>
        <w:rPr>
          <w:rStyle w:val="ECCHLbold"/>
        </w:rPr>
      </w:pPr>
      <w:r w:rsidRPr="003B3721">
        <w:tab/>
        <w:t xml:space="preserve">RESOLUTION </w:t>
      </w:r>
      <w:r w:rsidRPr="003B3721">
        <w:rPr>
          <w:rStyle w:val="ECCHLbold"/>
        </w:rPr>
        <w:t>26 (Rev.WRC-07)</w:t>
      </w:r>
    </w:p>
    <w:p w14:paraId="766F9A0F" w14:textId="77777777" w:rsidR="00462942" w:rsidRPr="003B3721" w:rsidRDefault="00462942" w:rsidP="003B3721">
      <w:pPr>
        <w:pStyle w:val="ECCParagraph"/>
        <w:rPr>
          <w:rStyle w:val="ECCHLbold"/>
        </w:rPr>
      </w:pPr>
      <w:r w:rsidRPr="003B3721">
        <w:rPr>
          <w:rStyle w:val="ECCHLbold"/>
        </w:rPr>
        <w:tab/>
        <w:t>FOOTNOTES TO THE TABLE OF FREQUENCY ALLOCATIONS IN</w:t>
      </w:r>
      <w:r w:rsidRPr="003B3721">
        <w:rPr>
          <w:rStyle w:val="ECCHLbold"/>
        </w:rPr>
        <w:br/>
      </w:r>
      <w:r w:rsidRPr="003B3721">
        <w:rPr>
          <w:rStyle w:val="ECCHLbold"/>
        </w:rPr>
        <w:tab/>
        <w:t>ARTICLE 5 OF THE RADIO REGULATIONS</w:t>
      </w:r>
    </w:p>
    <w:p w14:paraId="32763300" w14:textId="77777777" w:rsidR="00462942" w:rsidRPr="003B3721" w:rsidRDefault="00462942" w:rsidP="00462942">
      <w:pPr>
        <w:pStyle w:val="ECCpageFooter"/>
        <w:rPr>
          <w:lang w:val="en-GB"/>
        </w:rPr>
      </w:pPr>
      <w:r w:rsidRPr="003B3721">
        <w:rPr>
          <w:lang w:val="en-GB"/>
        </w:rPr>
        <w:tab/>
      </w:r>
    </w:p>
    <w:p w14:paraId="7B8F6315" w14:textId="77777777" w:rsidR="00462942" w:rsidRPr="003B3721" w:rsidRDefault="00462942" w:rsidP="003B3721">
      <w:pPr>
        <w:pStyle w:val="ECCParagraph"/>
      </w:pPr>
      <w:r w:rsidRPr="003B3721">
        <w:t xml:space="preserve">The World </w:t>
      </w:r>
      <w:proofErr w:type="spellStart"/>
      <w:r w:rsidRPr="003B3721">
        <w:t>Radiocommunication</w:t>
      </w:r>
      <w:proofErr w:type="spellEnd"/>
      <w:r w:rsidRPr="003B3721">
        <w:t xml:space="preserve"> Conference (Geneva, 2007),</w:t>
      </w:r>
    </w:p>
    <w:p w14:paraId="46D925E6" w14:textId="77777777" w:rsidR="00462942" w:rsidRPr="003B3721" w:rsidRDefault="00462942" w:rsidP="003B3721">
      <w:pPr>
        <w:pStyle w:val="ECCParagraph"/>
        <w:rPr>
          <w:rStyle w:val="Emphasis"/>
        </w:rPr>
      </w:pPr>
      <w:r w:rsidRPr="003B3721">
        <w:rPr>
          <w:rStyle w:val="Emphasis"/>
        </w:rPr>
        <w:tab/>
      </w:r>
      <w:r w:rsidRPr="003B3721">
        <w:rPr>
          <w:rStyle w:val="Emphasis"/>
        </w:rPr>
        <w:tab/>
      </w:r>
      <w:proofErr w:type="gramStart"/>
      <w:r w:rsidRPr="003B3721">
        <w:rPr>
          <w:rStyle w:val="Emphasis"/>
        </w:rPr>
        <w:t>considering</w:t>
      </w:r>
      <w:proofErr w:type="gramEnd"/>
    </w:p>
    <w:p w14:paraId="138FB968" w14:textId="77777777" w:rsidR="00462942" w:rsidRPr="003B3721" w:rsidRDefault="00462942" w:rsidP="003B3721">
      <w:pPr>
        <w:pStyle w:val="ECCParagraph"/>
      </w:pPr>
      <w:r w:rsidRPr="003B3721">
        <w:t>a)</w:t>
      </w:r>
      <w:r w:rsidRPr="003B3721">
        <w:tab/>
      </w:r>
      <w:r w:rsidRPr="003B3721">
        <w:tab/>
      </w:r>
      <w:proofErr w:type="gramStart"/>
      <w:r w:rsidRPr="003B3721">
        <w:t>that</w:t>
      </w:r>
      <w:proofErr w:type="gramEnd"/>
      <w:r w:rsidRPr="003B3721">
        <w:t xml:space="preserve"> footnotes are an integral part of the Table of Frequency Allocations in the Radio Regulations and, as such, form part of an international treaty text;</w:t>
      </w:r>
    </w:p>
    <w:p w14:paraId="0BC87DE3" w14:textId="77777777" w:rsidR="00462942" w:rsidRPr="003B3721" w:rsidRDefault="00462942" w:rsidP="003B3721">
      <w:pPr>
        <w:pStyle w:val="ECCParagraph"/>
      </w:pPr>
      <w:r w:rsidRPr="003B3721">
        <w:t>b)</w:t>
      </w:r>
      <w:r w:rsidRPr="003B3721">
        <w:tab/>
      </w:r>
      <w:r w:rsidRPr="003B3721">
        <w:tab/>
      </w:r>
      <w:proofErr w:type="gramStart"/>
      <w:r w:rsidRPr="003B3721">
        <w:t>that</w:t>
      </w:r>
      <w:proofErr w:type="gramEnd"/>
      <w:r w:rsidRPr="003B3721">
        <w:t xml:space="preserve"> footnotes to the Table of Frequency Allocations should be clear, concise and easy to understand;</w:t>
      </w:r>
    </w:p>
    <w:p w14:paraId="25921C4C" w14:textId="77777777" w:rsidR="00462942" w:rsidRPr="003B3721" w:rsidRDefault="00462942" w:rsidP="003B3721">
      <w:pPr>
        <w:pStyle w:val="ECCParagraph"/>
      </w:pPr>
      <w:r w:rsidRPr="003B3721">
        <w:t>c)</w:t>
      </w:r>
      <w:r w:rsidRPr="003B3721">
        <w:tab/>
      </w:r>
      <w:r w:rsidRPr="003B3721">
        <w:tab/>
      </w:r>
      <w:proofErr w:type="gramStart"/>
      <w:r w:rsidRPr="003B3721">
        <w:t>that</w:t>
      </w:r>
      <w:proofErr w:type="gramEnd"/>
      <w:r w:rsidRPr="003B3721">
        <w:t xml:space="preserve"> footnotes should relate directly to matters of frequency allocation;</w:t>
      </w:r>
    </w:p>
    <w:p w14:paraId="7154573D" w14:textId="77777777" w:rsidR="00462942" w:rsidRPr="003B3721" w:rsidRDefault="00462942" w:rsidP="003B3721">
      <w:pPr>
        <w:pStyle w:val="ECCParagraph"/>
      </w:pPr>
      <w:r w:rsidRPr="003B3721">
        <w:t>d)</w:t>
      </w:r>
      <w:r w:rsidRPr="003B3721">
        <w:tab/>
      </w:r>
      <w:r w:rsidRPr="003B3721">
        <w:tab/>
      </w:r>
      <w:proofErr w:type="gramStart"/>
      <w:r w:rsidRPr="003B3721">
        <w:t>that</w:t>
      </w:r>
      <w:proofErr w:type="gramEnd"/>
      <w:r w:rsidRPr="003B3721">
        <w:t>, in order to ensure that footnotes allow modification of the Table of Frequency Allocations without introducing unnecessary complications, principles relating to the use of footnotes are needed;</w:t>
      </w:r>
    </w:p>
    <w:p w14:paraId="4BA3B1E0" w14:textId="77777777" w:rsidR="00462942" w:rsidRPr="003B3721" w:rsidRDefault="00462942" w:rsidP="003B3721">
      <w:pPr>
        <w:pStyle w:val="ECCParagraph"/>
      </w:pPr>
      <w:proofErr w:type="gramStart"/>
      <w:r w:rsidRPr="003B3721">
        <w:t>e</w:t>
      </w:r>
      <w:proofErr w:type="gramEnd"/>
      <w:r w:rsidRPr="003B3721">
        <w:t>)</w:t>
      </w:r>
      <w:r w:rsidRPr="003B3721">
        <w:tab/>
      </w:r>
      <w:r w:rsidRPr="003B3721">
        <w:tab/>
        <w:t xml:space="preserve">that, currently, footnotes are adopted by competent world </w:t>
      </w:r>
      <w:proofErr w:type="spellStart"/>
      <w:r w:rsidRPr="003B3721">
        <w:t>radiocommunication</w:t>
      </w:r>
      <w:proofErr w:type="spellEnd"/>
      <w:r w:rsidRPr="003B3721">
        <w:t xml:space="preserve"> conferences and any addition, modification or deletion of a footnote is considered and adopted by the competent conference;</w:t>
      </w:r>
    </w:p>
    <w:p w14:paraId="61EBBBCF" w14:textId="77777777" w:rsidR="00462942" w:rsidRPr="003B3721" w:rsidRDefault="00462942" w:rsidP="003B3721">
      <w:pPr>
        <w:pStyle w:val="ECCParagraph"/>
      </w:pPr>
      <w:r w:rsidRPr="003B3721">
        <w:t>f)</w:t>
      </w:r>
      <w:r w:rsidRPr="003B3721">
        <w:tab/>
      </w:r>
      <w:r w:rsidRPr="003B3721">
        <w:tab/>
      </w:r>
      <w:proofErr w:type="gramStart"/>
      <w:r w:rsidRPr="003B3721">
        <w:t>that</w:t>
      </w:r>
      <w:proofErr w:type="gramEnd"/>
      <w:r w:rsidRPr="003B3721">
        <w:t xml:space="preserve"> some problems concerning country footnotes may be resolved through the application of a special agreement envisaged by Article 6;</w:t>
      </w:r>
    </w:p>
    <w:p w14:paraId="2B90E172" w14:textId="77777777" w:rsidR="00462942" w:rsidRPr="003B3721" w:rsidRDefault="00462942" w:rsidP="003B3721">
      <w:pPr>
        <w:pStyle w:val="ECCParagraph"/>
      </w:pPr>
      <w:r w:rsidRPr="003B3721">
        <w:t>g)</w:t>
      </w:r>
      <w:r w:rsidRPr="003B3721">
        <w:tab/>
      </w:r>
      <w:r w:rsidRPr="003B3721">
        <w:tab/>
      </w:r>
      <w:proofErr w:type="gramStart"/>
      <w:r w:rsidRPr="003B3721">
        <w:t>that</w:t>
      </w:r>
      <w:proofErr w:type="gramEnd"/>
      <w:r w:rsidRPr="003B3721">
        <w:t>, in certain cases, administrations are confronted with major difficulties due to inconsistencies or omissions in footnotes;</w:t>
      </w:r>
    </w:p>
    <w:p w14:paraId="7025A5CE" w14:textId="77777777" w:rsidR="00462942" w:rsidRPr="003B3721" w:rsidRDefault="00462942" w:rsidP="003B3721">
      <w:pPr>
        <w:pStyle w:val="ECCParagraph"/>
      </w:pPr>
      <w:r w:rsidRPr="003B3721">
        <w:t>h)</w:t>
      </w:r>
      <w:r w:rsidRPr="003B3721">
        <w:tab/>
        <w:t>that, in order to keep the footnotes to the Table of Frequency Allocations up to date, there should be clear and effective guidelines for additions, modifications and deletions of footnotes,</w:t>
      </w:r>
    </w:p>
    <w:p w14:paraId="6F56D668" w14:textId="77777777" w:rsidR="00462942" w:rsidRPr="003B3721" w:rsidRDefault="00462942" w:rsidP="003B3721">
      <w:pPr>
        <w:pStyle w:val="ECCParagraph"/>
        <w:rPr>
          <w:rStyle w:val="Emphasis"/>
        </w:rPr>
      </w:pPr>
      <w:r w:rsidRPr="003B3721">
        <w:rPr>
          <w:rStyle w:val="Emphasis"/>
        </w:rPr>
        <w:tab/>
      </w:r>
      <w:r w:rsidRPr="003B3721">
        <w:rPr>
          <w:rStyle w:val="Emphasis"/>
        </w:rPr>
        <w:tab/>
      </w:r>
      <w:proofErr w:type="gramStart"/>
      <w:r w:rsidRPr="003B3721">
        <w:rPr>
          <w:rStyle w:val="Emphasis"/>
        </w:rPr>
        <w:t>resolves</w:t>
      </w:r>
      <w:proofErr w:type="gramEnd"/>
    </w:p>
    <w:p w14:paraId="716C364F" w14:textId="77777777" w:rsidR="00462942" w:rsidRPr="003B3721" w:rsidRDefault="00462942" w:rsidP="003B3721">
      <w:pPr>
        <w:pStyle w:val="ECCParagraph"/>
      </w:pPr>
      <w:r w:rsidRPr="003B3721">
        <w:t>1</w:t>
      </w:r>
      <w:r w:rsidRPr="003B3721">
        <w:tab/>
      </w:r>
      <w:r w:rsidRPr="003B3721">
        <w:tab/>
        <w:t>that, wherever possible, footnotes to the Table of Frequency Allocations should be confined to altering, limiting or otherwise changing the relevant allocations rather than dealing with the operation of stations, assignment of frequencies or other matters;</w:t>
      </w:r>
    </w:p>
    <w:p w14:paraId="5F6C6F81" w14:textId="77777777" w:rsidR="00462942" w:rsidRPr="003B3721" w:rsidRDefault="00462942" w:rsidP="003B3721">
      <w:pPr>
        <w:pStyle w:val="ECCParagraph"/>
      </w:pPr>
      <w:r w:rsidRPr="003B3721">
        <w:t>2</w:t>
      </w:r>
      <w:r w:rsidRPr="003B3721">
        <w:tab/>
      </w:r>
      <w:r w:rsidRPr="003B3721">
        <w:tab/>
        <w:t>that the Table of Frequency Allocations should include only those footnotes which have international implications for the use of the radio-frequency spectrum;</w:t>
      </w:r>
    </w:p>
    <w:p w14:paraId="5DFE9CFA" w14:textId="77777777" w:rsidR="00462942" w:rsidRPr="003B3721" w:rsidRDefault="00462942" w:rsidP="003B3721">
      <w:pPr>
        <w:pStyle w:val="ECCParagraph"/>
      </w:pPr>
      <w:r w:rsidRPr="003B3721">
        <w:t>3</w:t>
      </w:r>
      <w:r w:rsidRPr="003B3721">
        <w:tab/>
      </w:r>
      <w:r w:rsidRPr="003B3721">
        <w:tab/>
        <w:t>that new footnotes to the Table of Frequency Allocations should only be adopted in order to:</w:t>
      </w:r>
    </w:p>
    <w:p w14:paraId="0BD8F8FE" w14:textId="77777777" w:rsidR="00462942" w:rsidRPr="003B3721" w:rsidRDefault="00462942" w:rsidP="003B3721">
      <w:pPr>
        <w:pStyle w:val="ECCParagraph"/>
      </w:pPr>
      <w:r w:rsidRPr="003B3721">
        <w:tab/>
        <w:t>a)</w:t>
      </w:r>
      <w:r w:rsidRPr="003B3721">
        <w:tab/>
      </w:r>
      <w:proofErr w:type="gramStart"/>
      <w:r w:rsidRPr="003B3721">
        <w:t>achieve</w:t>
      </w:r>
      <w:proofErr w:type="gramEnd"/>
      <w:r w:rsidRPr="003B3721">
        <w:t xml:space="preserve"> flexibility in the Table of Frequency Allocations;</w:t>
      </w:r>
    </w:p>
    <w:p w14:paraId="1DD4D768" w14:textId="77777777" w:rsidR="00462942" w:rsidRPr="003B3721" w:rsidRDefault="00462942" w:rsidP="003B3721">
      <w:pPr>
        <w:pStyle w:val="ECCParagraph"/>
      </w:pPr>
      <w:r w:rsidRPr="003B3721">
        <w:tab/>
        <w:t>b)</w:t>
      </w:r>
      <w:r w:rsidRPr="003B3721">
        <w:tab/>
      </w:r>
      <w:proofErr w:type="gramStart"/>
      <w:r w:rsidRPr="003B3721">
        <w:t>protect</w:t>
      </w:r>
      <w:proofErr w:type="gramEnd"/>
      <w:r w:rsidRPr="003B3721">
        <w:t xml:space="preserve"> the relevant allocations in the body of the Table and in other footnotes in accordance with Section II of Article 5;</w:t>
      </w:r>
    </w:p>
    <w:p w14:paraId="09586DED" w14:textId="77777777" w:rsidR="00462942" w:rsidRPr="003B3721" w:rsidRDefault="00462942" w:rsidP="003B3721">
      <w:pPr>
        <w:pStyle w:val="ECCParagraph"/>
      </w:pPr>
      <w:r w:rsidRPr="003B3721">
        <w:tab/>
        <w:t>c)</w:t>
      </w:r>
      <w:r w:rsidRPr="003B3721">
        <w:tab/>
      </w:r>
      <w:proofErr w:type="gramStart"/>
      <w:r w:rsidRPr="003B3721">
        <w:t>introduce</w:t>
      </w:r>
      <w:proofErr w:type="gramEnd"/>
      <w:r w:rsidRPr="003B3721">
        <w:t xml:space="preserve"> either transitional or permanent restrictions on a new service to achieve compatibility; or</w:t>
      </w:r>
    </w:p>
    <w:p w14:paraId="207DD8F8" w14:textId="77777777" w:rsidR="00462942" w:rsidRPr="003B3721" w:rsidRDefault="00462942" w:rsidP="003B3721">
      <w:pPr>
        <w:pStyle w:val="ECCParagraph"/>
      </w:pPr>
      <w:r w:rsidRPr="003B3721">
        <w:tab/>
        <w:t>d)</w:t>
      </w:r>
      <w:r w:rsidRPr="003B3721">
        <w:tab/>
      </w:r>
      <w:proofErr w:type="gramStart"/>
      <w:r w:rsidRPr="003B3721">
        <w:t>meet</w:t>
      </w:r>
      <w:proofErr w:type="gramEnd"/>
      <w:r w:rsidRPr="003B3721">
        <w:t xml:space="preserve"> the specific requirements of a country or area when it is impracticable to satisfy such needs otherwise within the Table of Frequency Allocations;</w:t>
      </w:r>
    </w:p>
    <w:p w14:paraId="16F95A98" w14:textId="77777777" w:rsidR="00462942" w:rsidRPr="003B3721" w:rsidRDefault="00462942" w:rsidP="003B3721">
      <w:pPr>
        <w:pStyle w:val="ECCParagraph"/>
      </w:pPr>
      <w:r w:rsidRPr="003B3721">
        <w:t>4</w:t>
      </w:r>
      <w:r w:rsidRPr="003B3721">
        <w:tab/>
      </w:r>
      <w:r w:rsidRPr="003B3721">
        <w:tab/>
        <w:t>that footnotes serving a common purpose should be in a common format, and, where possible, be grouped into a single footnote with appropriate references to the relevant frequency bands,</w:t>
      </w:r>
    </w:p>
    <w:p w14:paraId="77152B0B" w14:textId="77777777" w:rsidR="00462942" w:rsidRPr="003B3721" w:rsidRDefault="00462942" w:rsidP="003B3721">
      <w:pPr>
        <w:pStyle w:val="ECCParagraph"/>
        <w:rPr>
          <w:rStyle w:val="Emphasis"/>
        </w:rPr>
      </w:pPr>
      <w:r w:rsidRPr="003B3721">
        <w:rPr>
          <w:rStyle w:val="Emphasis"/>
        </w:rPr>
        <w:tab/>
      </w:r>
      <w:r w:rsidRPr="003B3721">
        <w:rPr>
          <w:rStyle w:val="Emphasis"/>
        </w:rPr>
        <w:tab/>
      </w:r>
      <w:proofErr w:type="gramStart"/>
      <w:r w:rsidRPr="003B3721">
        <w:rPr>
          <w:rStyle w:val="Emphasis"/>
        </w:rPr>
        <w:t>further</w:t>
      </w:r>
      <w:proofErr w:type="gramEnd"/>
      <w:r w:rsidRPr="003B3721">
        <w:rPr>
          <w:rStyle w:val="Emphasis"/>
        </w:rPr>
        <w:t xml:space="preserve"> resolves</w:t>
      </w:r>
    </w:p>
    <w:p w14:paraId="02213D2F" w14:textId="77777777" w:rsidR="00462942" w:rsidRPr="003B3721" w:rsidRDefault="00462942" w:rsidP="003B3721">
      <w:pPr>
        <w:pStyle w:val="ECCParagraph"/>
      </w:pPr>
      <w:r w:rsidRPr="003B3721">
        <w:t>1</w:t>
      </w:r>
      <w:r w:rsidRPr="003B3721">
        <w:tab/>
      </w:r>
      <w:r w:rsidRPr="003B3721">
        <w:tab/>
        <w:t xml:space="preserve">that any addition of a new footnote or modification of an existing footnote should be considered by a world </w:t>
      </w:r>
      <w:proofErr w:type="spellStart"/>
      <w:r w:rsidRPr="003B3721">
        <w:t>radiocommunication</w:t>
      </w:r>
      <w:proofErr w:type="spellEnd"/>
      <w:r w:rsidRPr="003B3721">
        <w:t xml:space="preserve"> conference only when:</w:t>
      </w:r>
    </w:p>
    <w:p w14:paraId="5034F509" w14:textId="77777777" w:rsidR="00462942" w:rsidRPr="003B3721" w:rsidRDefault="00462942" w:rsidP="003B3721">
      <w:pPr>
        <w:pStyle w:val="ECCParagraph"/>
      </w:pPr>
      <w:r w:rsidRPr="003B3721">
        <w:tab/>
        <w:t>a)</w:t>
      </w:r>
      <w:r w:rsidRPr="003B3721">
        <w:tab/>
      </w:r>
      <w:proofErr w:type="gramStart"/>
      <w:r w:rsidRPr="003B3721">
        <w:t>the</w:t>
      </w:r>
      <w:proofErr w:type="gramEnd"/>
      <w:r w:rsidRPr="003B3721">
        <w:t xml:space="preserve"> agenda of that conference explicitly includes the frequency band to which the proposed additional or modified footnote relates; or</w:t>
      </w:r>
    </w:p>
    <w:p w14:paraId="1AA9469F" w14:textId="77777777" w:rsidR="00462942" w:rsidRPr="003B3721" w:rsidRDefault="00462942" w:rsidP="003B3721">
      <w:pPr>
        <w:pStyle w:val="ECCParagraph"/>
      </w:pPr>
      <w:r w:rsidRPr="003B3721">
        <w:tab/>
        <w:t>b)</w:t>
      </w:r>
      <w:r w:rsidRPr="003B3721">
        <w:tab/>
      </w:r>
      <w:proofErr w:type="gramStart"/>
      <w:r w:rsidRPr="003B3721">
        <w:t>the</w:t>
      </w:r>
      <w:proofErr w:type="gramEnd"/>
      <w:r w:rsidRPr="003B3721">
        <w:t xml:space="preserve"> frequency bands to which the desired additions or modifications of the footnote belong are considered during the conference and the conference decides to make a change in those bands; or</w:t>
      </w:r>
    </w:p>
    <w:p w14:paraId="6B06FEE7" w14:textId="77777777" w:rsidR="00462942" w:rsidRPr="003B3721" w:rsidRDefault="00462942" w:rsidP="003B3721">
      <w:pPr>
        <w:pStyle w:val="ECCParagraph"/>
      </w:pPr>
      <w:r w:rsidRPr="003B3721">
        <w:tab/>
        <w:t>c)</w:t>
      </w:r>
      <w:r w:rsidRPr="003B3721">
        <w:tab/>
      </w:r>
      <w:proofErr w:type="gramStart"/>
      <w:r w:rsidRPr="003B3721">
        <w:t>the</w:t>
      </w:r>
      <w:proofErr w:type="gramEnd"/>
      <w:r w:rsidRPr="003B3721">
        <w:t xml:space="preserve"> addition or modification of footnotes is specifically included in the agenda of the conference as a result of the consideration of proposals submitted by one or more interested administration(s);</w:t>
      </w:r>
    </w:p>
    <w:p w14:paraId="066DC627" w14:textId="77777777" w:rsidR="00462942" w:rsidRPr="003B3721" w:rsidRDefault="00462942" w:rsidP="003B3721">
      <w:pPr>
        <w:pStyle w:val="ECCParagraph"/>
      </w:pPr>
      <w:r w:rsidRPr="003B3721">
        <w:t>2</w:t>
      </w:r>
      <w:r w:rsidRPr="003B3721">
        <w:tab/>
      </w:r>
      <w:r w:rsidRPr="003B3721">
        <w:tab/>
        <w:t xml:space="preserve">that recommended agendas for future world </w:t>
      </w:r>
      <w:proofErr w:type="spellStart"/>
      <w:r w:rsidRPr="003B3721">
        <w:t>radiocommunication</w:t>
      </w:r>
      <w:proofErr w:type="spellEnd"/>
      <w:r w:rsidRPr="003B3721">
        <w:t xml:space="preserve"> conferences should include a standing agenda item which would allow for the consideration of proposals by administrations for deletion of country footnotes, or country names in footnotes, if no longer required;</w:t>
      </w:r>
    </w:p>
    <w:p w14:paraId="3C577EBD" w14:textId="1F63D60D" w:rsidR="00462942" w:rsidRPr="003B3721" w:rsidRDefault="00462942" w:rsidP="003B3721">
      <w:pPr>
        <w:pStyle w:val="ECCParagraph"/>
      </w:pPr>
      <w:r w:rsidRPr="003B3721">
        <w:t>3</w:t>
      </w:r>
      <w:r w:rsidRPr="003B3721">
        <w:tab/>
      </w:r>
      <w:r w:rsidRPr="003B3721">
        <w:tab/>
        <w:t>that in cases not covered by further resolves 1 and 2, proposals for new footnotes or modification of existing footnotes could exceptionally be c</w:t>
      </w:r>
      <w:r w:rsidR="00853F21">
        <w:t xml:space="preserve">onsidered by a world </w:t>
      </w:r>
      <w:proofErr w:type="spellStart"/>
      <w:r w:rsidR="00853F21">
        <w:t>radiocommu</w:t>
      </w:r>
      <w:r w:rsidRPr="003B3721">
        <w:t>nication</w:t>
      </w:r>
      <w:proofErr w:type="spellEnd"/>
      <w:r w:rsidRPr="003B3721">
        <w:t xml:space="preserve"> conference if they concern corrections of obvious omissions, inconsistencies, ambiguities or editorial errors and have been submitted to ITU as stipulated in No. 40 of the General Rules of Conferences, Assemblies and Meetings of the Union (Antalya, 2006),</w:t>
      </w:r>
    </w:p>
    <w:p w14:paraId="03A5F7D3" w14:textId="77777777" w:rsidR="00462942" w:rsidRPr="003B3721" w:rsidRDefault="00462942" w:rsidP="003B3721">
      <w:pPr>
        <w:pStyle w:val="ECCParagraph"/>
        <w:rPr>
          <w:rStyle w:val="Emphasis"/>
        </w:rPr>
      </w:pPr>
      <w:r w:rsidRPr="003B3721">
        <w:rPr>
          <w:rStyle w:val="Emphasis"/>
        </w:rPr>
        <w:tab/>
      </w:r>
      <w:r w:rsidRPr="003B3721">
        <w:rPr>
          <w:rStyle w:val="Emphasis"/>
        </w:rPr>
        <w:tab/>
      </w:r>
      <w:proofErr w:type="gramStart"/>
      <w:r w:rsidRPr="003B3721">
        <w:rPr>
          <w:rStyle w:val="Emphasis"/>
        </w:rPr>
        <w:t>urges</w:t>
      </w:r>
      <w:proofErr w:type="gramEnd"/>
      <w:r w:rsidRPr="003B3721">
        <w:rPr>
          <w:rStyle w:val="Emphasis"/>
        </w:rPr>
        <w:t xml:space="preserve"> administrations</w:t>
      </w:r>
    </w:p>
    <w:p w14:paraId="112100FE" w14:textId="77777777" w:rsidR="00462942" w:rsidRPr="003B3721" w:rsidRDefault="00462942" w:rsidP="003B3721">
      <w:pPr>
        <w:pStyle w:val="ECCParagraph"/>
      </w:pPr>
      <w:r w:rsidRPr="003B3721">
        <w:t>1</w:t>
      </w:r>
      <w:r w:rsidRPr="003B3721">
        <w:tab/>
      </w:r>
      <w:r w:rsidRPr="003B3721">
        <w:tab/>
        <w:t>to review footnotes periodically and to propose the deletion of their country footnotes or of their country names from footnotes, as appropriate;</w:t>
      </w:r>
    </w:p>
    <w:p w14:paraId="3A2FD19D" w14:textId="77777777" w:rsidR="00462942" w:rsidRPr="003B3721" w:rsidRDefault="00462942" w:rsidP="003B3721">
      <w:pPr>
        <w:pStyle w:val="ECCParagraph"/>
      </w:pPr>
      <w:proofErr w:type="gramStart"/>
      <w:r w:rsidRPr="003B3721">
        <w:t>2</w:t>
      </w:r>
      <w:r w:rsidRPr="003B3721">
        <w:tab/>
      </w:r>
      <w:r w:rsidRPr="003B3721">
        <w:tab/>
        <w:t xml:space="preserve">to take account of the further resolves above in making proposals to world </w:t>
      </w:r>
      <w:proofErr w:type="spellStart"/>
      <w:r w:rsidRPr="003B3721">
        <w:t>radiocommunication</w:t>
      </w:r>
      <w:proofErr w:type="spellEnd"/>
      <w:r w:rsidRPr="003B3721">
        <w:t xml:space="preserve"> conferences.</w:t>
      </w:r>
      <w:proofErr w:type="gramEnd"/>
    </w:p>
    <w:p w14:paraId="5789367F" w14:textId="77777777" w:rsidR="00462942" w:rsidRPr="003B3721" w:rsidRDefault="00462942" w:rsidP="00462942">
      <w:pPr>
        <w:pStyle w:val="ECCAnnexheading1"/>
        <w:rPr>
          <w:lang w:val="en-GB"/>
        </w:rPr>
      </w:pPr>
      <w:r w:rsidRPr="003B3721">
        <w:rPr>
          <w:lang w:val="en-GB"/>
        </w:rPr>
        <w:t xml:space="preserve"> List of countries affected in cross-referenced footnotes</w:t>
      </w:r>
    </w:p>
    <w:tbl>
      <w:tblPr>
        <w:tblStyle w:val="ECCTable-redheader"/>
        <w:tblW w:w="9713" w:type="dxa"/>
        <w:tblInd w:w="0" w:type="dxa"/>
        <w:tblLook w:val="0020" w:firstRow="1" w:lastRow="0" w:firstColumn="0" w:lastColumn="0" w:noHBand="0" w:noVBand="0"/>
      </w:tblPr>
      <w:tblGrid>
        <w:gridCol w:w="2165"/>
        <w:gridCol w:w="7548"/>
      </w:tblGrid>
      <w:tr w:rsidR="00462942" w:rsidRPr="003B3721" w14:paraId="7B5101B5" w14:textId="77777777" w:rsidTr="00F0697D">
        <w:trPr>
          <w:cnfStyle w:val="100000000000" w:firstRow="1" w:lastRow="0" w:firstColumn="0" w:lastColumn="0" w:oddVBand="0" w:evenVBand="0" w:oddHBand="0" w:evenHBand="0" w:firstRowFirstColumn="0" w:firstRowLastColumn="0" w:lastRowFirstColumn="0" w:lastRowLastColumn="0"/>
        </w:trPr>
        <w:tc>
          <w:tcPr>
            <w:tcW w:w="2165" w:type="dxa"/>
          </w:tcPr>
          <w:p w14:paraId="45FC8465" w14:textId="77777777" w:rsidR="00462942" w:rsidRPr="003B3721" w:rsidRDefault="00462942" w:rsidP="00462942">
            <w:pPr>
              <w:pStyle w:val="ECCTableHeaderwhite"/>
              <w:rPr>
                <w:lang w:val="en-GB"/>
              </w:rPr>
            </w:pPr>
            <w:r w:rsidRPr="003B3721">
              <w:rPr>
                <w:lang w:val="en-GB"/>
              </w:rPr>
              <w:t>Footnotes which have references to CEPT footnotes</w:t>
            </w:r>
          </w:p>
        </w:tc>
        <w:tc>
          <w:tcPr>
            <w:tcW w:w="7548" w:type="dxa"/>
          </w:tcPr>
          <w:p w14:paraId="037003DE" w14:textId="77777777" w:rsidR="00462942" w:rsidRPr="003B3721" w:rsidRDefault="00462942" w:rsidP="00462942">
            <w:pPr>
              <w:pStyle w:val="ECCTableHeaderwhite"/>
              <w:rPr>
                <w:lang w:val="en-GB"/>
              </w:rPr>
            </w:pPr>
            <w:r w:rsidRPr="003B3721">
              <w:rPr>
                <w:lang w:val="en-GB"/>
              </w:rPr>
              <w:t>Referenced footnotes and the names of CEPT countries affected</w:t>
            </w:r>
          </w:p>
        </w:tc>
      </w:tr>
      <w:tr w:rsidR="00462942" w:rsidRPr="003B3721" w14:paraId="2A6A3A89" w14:textId="77777777" w:rsidTr="00F0697D">
        <w:tc>
          <w:tcPr>
            <w:tcW w:w="2165" w:type="dxa"/>
          </w:tcPr>
          <w:p w14:paraId="6DBB8772" w14:textId="77777777" w:rsidR="00462942" w:rsidRPr="003B3721" w:rsidRDefault="00462942" w:rsidP="00462942">
            <w:pPr>
              <w:pStyle w:val="ECCTabletext"/>
              <w:rPr>
                <w:rStyle w:val="ECCHLbold"/>
              </w:rPr>
            </w:pPr>
            <w:r w:rsidRPr="003B3721">
              <w:rPr>
                <w:rStyle w:val="ECCHLbold"/>
              </w:rPr>
              <w:t>5.100</w:t>
            </w:r>
          </w:p>
        </w:tc>
        <w:tc>
          <w:tcPr>
            <w:tcW w:w="7548" w:type="dxa"/>
          </w:tcPr>
          <w:p w14:paraId="4E4802A5" w14:textId="77777777" w:rsidR="00462942" w:rsidRPr="003B3721" w:rsidRDefault="00462942" w:rsidP="00462942">
            <w:pPr>
              <w:pStyle w:val="ECCTabletext"/>
            </w:pPr>
            <w:r w:rsidRPr="003B3721">
              <w:rPr>
                <w:rStyle w:val="ECCHLbold"/>
              </w:rPr>
              <w:t>5.98</w:t>
            </w:r>
            <w:r w:rsidRPr="003B3721">
              <w:t>: Azerbaijan, Belarus, Belgium, Denmark, Spain, the Russian Federation, Georgia, Greece, Italy, Lithuania, Turkey, Ukraine</w:t>
            </w:r>
          </w:p>
          <w:p w14:paraId="3B9A52E0" w14:textId="77777777" w:rsidR="00462942" w:rsidRPr="003B3721" w:rsidRDefault="00462942" w:rsidP="00462942">
            <w:pPr>
              <w:pStyle w:val="ECCTabletext"/>
            </w:pPr>
            <w:r w:rsidRPr="003B3721">
              <w:rPr>
                <w:rStyle w:val="ECCHLbold"/>
              </w:rPr>
              <w:t>5.99</w:t>
            </w:r>
            <w:r w:rsidRPr="003B3721">
              <w:t>: Austria, Slovakia, Romania, Slovenia</w:t>
            </w:r>
          </w:p>
        </w:tc>
      </w:tr>
      <w:tr w:rsidR="00462942" w:rsidRPr="003B3721" w14:paraId="7E527C11" w14:textId="77777777" w:rsidTr="00F0697D">
        <w:tc>
          <w:tcPr>
            <w:tcW w:w="2165" w:type="dxa"/>
          </w:tcPr>
          <w:p w14:paraId="48546778" w14:textId="77777777" w:rsidR="00462942" w:rsidRPr="003B3721" w:rsidRDefault="00462942" w:rsidP="00462942">
            <w:pPr>
              <w:pStyle w:val="ECCTabletext"/>
              <w:rPr>
                <w:rStyle w:val="ECCHLbold"/>
              </w:rPr>
            </w:pPr>
            <w:r w:rsidRPr="003B3721">
              <w:rPr>
                <w:rStyle w:val="ECCHLbold"/>
              </w:rPr>
              <w:t>5.138</w:t>
            </w:r>
          </w:p>
        </w:tc>
        <w:tc>
          <w:tcPr>
            <w:tcW w:w="7548" w:type="dxa"/>
          </w:tcPr>
          <w:p w14:paraId="69124E4B" w14:textId="77777777" w:rsidR="00462942" w:rsidRPr="003B3721" w:rsidRDefault="00462942" w:rsidP="00462942">
            <w:pPr>
              <w:pStyle w:val="ECCTabletext"/>
            </w:pPr>
            <w:r w:rsidRPr="003B3721">
              <w:t>5.280: Germany, Austria, Bosnia and Herzegovina, Croatia, The Former Yugoslav Republic of Macedonia, Liechtenstein, Montenegro, Portugal, Serbia, Slovenia, Switzerland</w:t>
            </w:r>
          </w:p>
        </w:tc>
      </w:tr>
      <w:tr w:rsidR="00462942" w:rsidRPr="003B3721" w14:paraId="37C33595" w14:textId="77777777" w:rsidTr="00F0697D">
        <w:tc>
          <w:tcPr>
            <w:tcW w:w="2165" w:type="dxa"/>
          </w:tcPr>
          <w:p w14:paraId="3D6E9CCD" w14:textId="77777777" w:rsidR="00462942" w:rsidRPr="003B3721" w:rsidRDefault="00462942" w:rsidP="00462942">
            <w:pPr>
              <w:pStyle w:val="ECCTabletext"/>
              <w:rPr>
                <w:rStyle w:val="ECCHLbold"/>
              </w:rPr>
            </w:pPr>
            <w:r w:rsidRPr="003B3721">
              <w:rPr>
                <w:rStyle w:val="ECCHLbold"/>
              </w:rPr>
              <w:t>5.254</w:t>
            </w:r>
          </w:p>
        </w:tc>
        <w:tc>
          <w:tcPr>
            <w:tcW w:w="7548" w:type="dxa"/>
          </w:tcPr>
          <w:p w14:paraId="57822B47" w14:textId="77777777" w:rsidR="00462942" w:rsidRPr="003B3721" w:rsidRDefault="00462942" w:rsidP="00462942">
            <w:pPr>
              <w:pStyle w:val="ECCTabletext"/>
            </w:pPr>
            <w:r w:rsidRPr="003B3721">
              <w:rPr>
                <w:rStyle w:val="ECCHLbold"/>
              </w:rPr>
              <w:t>5.256A</w:t>
            </w:r>
            <w:r w:rsidRPr="003B3721">
              <w:t>: the Russian Federation, Ukraine</w:t>
            </w:r>
          </w:p>
        </w:tc>
      </w:tr>
      <w:tr w:rsidR="00462942" w:rsidRPr="003B3721" w14:paraId="5725AE49" w14:textId="77777777" w:rsidTr="00F0697D">
        <w:tc>
          <w:tcPr>
            <w:tcW w:w="2165" w:type="dxa"/>
          </w:tcPr>
          <w:p w14:paraId="56EB7975" w14:textId="77777777" w:rsidR="00462942" w:rsidRPr="003B3721" w:rsidRDefault="00462942" w:rsidP="00462942">
            <w:pPr>
              <w:pStyle w:val="ECCTabletext"/>
              <w:rPr>
                <w:rStyle w:val="ECCHLbold"/>
              </w:rPr>
            </w:pPr>
            <w:r w:rsidRPr="003B3721">
              <w:rPr>
                <w:rStyle w:val="ECCHLbold"/>
              </w:rPr>
              <w:t>5.316A, 5.316B</w:t>
            </w:r>
          </w:p>
        </w:tc>
        <w:tc>
          <w:tcPr>
            <w:tcW w:w="7548" w:type="dxa"/>
          </w:tcPr>
          <w:p w14:paraId="229F5FA9" w14:textId="77777777" w:rsidR="00462942" w:rsidRPr="003B3721" w:rsidRDefault="00462942" w:rsidP="00462942">
            <w:pPr>
              <w:pStyle w:val="ECCTabletext"/>
            </w:pPr>
            <w:r w:rsidRPr="003B3721">
              <w:rPr>
                <w:rStyle w:val="ECCHLbold"/>
              </w:rPr>
              <w:t>5.312</w:t>
            </w:r>
            <w:r w:rsidRPr="003B3721">
              <w:t>: Azerbaijan, Belarus, Bulgaria, the Russian Federation, Georgia, Poland, Romania, Ukraine</w:t>
            </w:r>
          </w:p>
        </w:tc>
      </w:tr>
      <w:tr w:rsidR="00462942" w:rsidRPr="003B3721" w14:paraId="374C6780" w14:textId="77777777" w:rsidTr="00F0697D">
        <w:tc>
          <w:tcPr>
            <w:tcW w:w="2165" w:type="dxa"/>
          </w:tcPr>
          <w:p w14:paraId="5B9C02D4" w14:textId="77777777" w:rsidR="00462942" w:rsidRPr="003B3721" w:rsidRDefault="00462942" w:rsidP="00462942">
            <w:pPr>
              <w:pStyle w:val="ECCTabletext"/>
              <w:rPr>
                <w:rStyle w:val="ECCHLbold"/>
              </w:rPr>
            </w:pPr>
            <w:r w:rsidRPr="003B3721">
              <w:rPr>
                <w:rStyle w:val="ECCHLbold"/>
              </w:rPr>
              <w:t>5.329</w:t>
            </w:r>
          </w:p>
        </w:tc>
        <w:tc>
          <w:tcPr>
            <w:tcW w:w="7548" w:type="dxa"/>
          </w:tcPr>
          <w:p w14:paraId="0B2576D4" w14:textId="77777777" w:rsidR="00462942" w:rsidRPr="003B3721" w:rsidRDefault="00462942" w:rsidP="00462942">
            <w:pPr>
              <w:pStyle w:val="ECCTabletext"/>
            </w:pPr>
            <w:r w:rsidRPr="003B3721">
              <w:rPr>
                <w:rStyle w:val="ECCHLbold"/>
              </w:rPr>
              <w:t>5.331</w:t>
            </w:r>
            <w:r w:rsidRPr="003B3721">
              <w:t>: Germany, Austria, Belarus, Belgium, Bosnia and Herzegovina, Croatia, Denmark, Estonia, the Russian Federation, Finland, France, Greece, Hungary, Ireland, The Former Yugoslav Republic of Macedonia, Latvia, Liechtenstein, Lithuania, Luxembourg, Montenegro, Norway, the Netherlands, Poland, Portugal, Slovakia, the United Kingdom, Serbia, Slovenia, Sweden, Switzerland, Turkey</w:t>
            </w:r>
          </w:p>
        </w:tc>
      </w:tr>
      <w:tr w:rsidR="00462942" w:rsidRPr="003B3721" w14:paraId="18DDE36B" w14:textId="77777777" w:rsidTr="00F0697D">
        <w:tc>
          <w:tcPr>
            <w:tcW w:w="2165" w:type="dxa"/>
          </w:tcPr>
          <w:p w14:paraId="092B7418" w14:textId="77777777" w:rsidR="00462942" w:rsidRPr="003B3721" w:rsidRDefault="00462942" w:rsidP="00462942">
            <w:pPr>
              <w:pStyle w:val="ECCTabletext"/>
              <w:rPr>
                <w:rStyle w:val="ECCHLbold"/>
              </w:rPr>
            </w:pPr>
            <w:r w:rsidRPr="003B3721">
              <w:rPr>
                <w:rStyle w:val="ECCHLbold"/>
              </w:rPr>
              <w:t>5.340</w:t>
            </w:r>
          </w:p>
        </w:tc>
        <w:tc>
          <w:tcPr>
            <w:tcW w:w="7548" w:type="dxa"/>
          </w:tcPr>
          <w:p w14:paraId="631160FB" w14:textId="77777777" w:rsidR="00462942" w:rsidRPr="003B3721" w:rsidRDefault="00462942" w:rsidP="00462942">
            <w:pPr>
              <w:pStyle w:val="ECCTabletext"/>
            </w:pPr>
            <w:r w:rsidRPr="003B3721">
              <w:rPr>
                <w:rStyle w:val="ECCHLbold"/>
              </w:rPr>
              <w:t>5.422</w:t>
            </w:r>
            <w:r w:rsidRPr="003B3721">
              <w:t>: Azerbaijan, Belarus, Georgia, Moldova, Montenegro, Romania, Ukraine</w:t>
            </w:r>
          </w:p>
          <w:p w14:paraId="2CC27A17" w14:textId="77777777" w:rsidR="00462942" w:rsidRPr="003B3721" w:rsidRDefault="00462942" w:rsidP="00462942">
            <w:pPr>
              <w:pStyle w:val="ECCTabletext"/>
            </w:pPr>
            <w:r w:rsidRPr="003B3721">
              <w:rPr>
                <w:rStyle w:val="ECCHLbold"/>
              </w:rPr>
              <w:t>5.483</w:t>
            </w:r>
            <w:r w:rsidRPr="003B3721">
              <w:t>: Azerbaijan, Belarus, Georgia, Romania</w:t>
            </w:r>
          </w:p>
          <w:p w14:paraId="3BD29654" w14:textId="77777777" w:rsidR="00462942" w:rsidRPr="003B3721" w:rsidRDefault="00462942" w:rsidP="00462942">
            <w:pPr>
              <w:pStyle w:val="ECCTabletext"/>
            </w:pPr>
            <w:r w:rsidRPr="003B3721">
              <w:rPr>
                <w:rStyle w:val="ECCHLbold"/>
              </w:rPr>
              <w:t>5.511</w:t>
            </w:r>
            <w:r w:rsidRPr="003B3721">
              <w:t>: Bosnia and Herzegovina</w:t>
            </w:r>
          </w:p>
        </w:tc>
      </w:tr>
      <w:tr w:rsidR="00462942" w:rsidRPr="003B3721" w14:paraId="0C353DC7" w14:textId="77777777" w:rsidTr="00F0697D">
        <w:tc>
          <w:tcPr>
            <w:tcW w:w="2165" w:type="dxa"/>
          </w:tcPr>
          <w:p w14:paraId="136A3D9D" w14:textId="77777777" w:rsidR="00462942" w:rsidRPr="003B3721" w:rsidRDefault="00462942" w:rsidP="00462942">
            <w:pPr>
              <w:pStyle w:val="ECCTabletext"/>
              <w:rPr>
                <w:rStyle w:val="ECCHLbold"/>
              </w:rPr>
            </w:pPr>
            <w:r w:rsidRPr="003B3721">
              <w:rPr>
                <w:rStyle w:val="ECCHLbold"/>
              </w:rPr>
              <w:t>5.348B</w:t>
            </w:r>
          </w:p>
        </w:tc>
        <w:tc>
          <w:tcPr>
            <w:tcW w:w="7548" w:type="dxa"/>
          </w:tcPr>
          <w:p w14:paraId="6DCA7D49" w14:textId="77777777" w:rsidR="00462942" w:rsidRPr="003B3721" w:rsidRDefault="00462942" w:rsidP="00462942">
            <w:pPr>
              <w:pStyle w:val="ECCTabletext"/>
            </w:pPr>
            <w:r w:rsidRPr="003B3721">
              <w:rPr>
                <w:rStyle w:val="ECCHLbold"/>
              </w:rPr>
              <w:t>5.342</w:t>
            </w:r>
            <w:r w:rsidRPr="003B3721">
              <w:t>: Azerbaijan, Belarus, Bulgaria, the Russian Federation, Ukraine</w:t>
            </w:r>
          </w:p>
        </w:tc>
      </w:tr>
      <w:tr w:rsidR="00462942" w:rsidRPr="003B3721" w14:paraId="129AA896" w14:textId="77777777" w:rsidTr="00F0697D">
        <w:tc>
          <w:tcPr>
            <w:tcW w:w="2165" w:type="dxa"/>
          </w:tcPr>
          <w:p w14:paraId="718FB01D" w14:textId="77777777" w:rsidR="00462942" w:rsidRPr="003B3721" w:rsidRDefault="00462942" w:rsidP="00462942">
            <w:pPr>
              <w:pStyle w:val="ECCTabletext"/>
              <w:rPr>
                <w:rStyle w:val="ECCHLbold"/>
              </w:rPr>
            </w:pPr>
            <w:r w:rsidRPr="003B3721">
              <w:rPr>
                <w:rStyle w:val="ECCHLbold"/>
              </w:rPr>
              <w:t>5.364, 5.374</w:t>
            </w:r>
          </w:p>
        </w:tc>
        <w:tc>
          <w:tcPr>
            <w:tcW w:w="7548" w:type="dxa"/>
          </w:tcPr>
          <w:p w14:paraId="30644AE9" w14:textId="77777777" w:rsidR="00462942" w:rsidRPr="003B3721" w:rsidRDefault="00462942" w:rsidP="00462942">
            <w:pPr>
              <w:pStyle w:val="ECCTabletext"/>
            </w:pPr>
            <w:r w:rsidRPr="003B3721">
              <w:rPr>
                <w:rStyle w:val="ECCHLbold"/>
              </w:rPr>
              <w:t>5.359</w:t>
            </w:r>
            <w:r w:rsidRPr="003B3721">
              <w:t>: Germany, Austria, Azerbaijan, Belarus, the Russian Federation, France, Georgia, Greece, Lithuania, Poland, Romania, Ukraine</w:t>
            </w:r>
          </w:p>
        </w:tc>
      </w:tr>
      <w:tr w:rsidR="00462942" w:rsidRPr="003B3721" w14:paraId="69D021B2" w14:textId="77777777" w:rsidTr="00F0697D">
        <w:tc>
          <w:tcPr>
            <w:tcW w:w="2165" w:type="dxa"/>
          </w:tcPr>
          <w:p w14:paraId="52423119" w14:textId="77777777" w:rsidR="00462942" w:rsidRPr="003B3721" w:rsidRDefault="00462942" w:rsidP="00462942">
            <w:pPr>
              <w:pStyle w:val="ECCTabletext"/>
              <w:rPr>
                <w:rStyle w:val="ECCHLbold"/>
              </w:rPr>
            </w:pPr>
            <w:r w:rsidRPr="003B3721">
              <w:rPr>
                <w:rStyle w:val="ECCHLbold"/>
              </w:rPr>
              <w:t>5.473A</w:t>
            </w:r>
          </w:p>
        </w:tc>
        <w:tc>
          <w:tcPr>
            <w:tcW w:w="7548" w:type="dxa"/>
          </w:tcPr>
          <w:p w14:paraId="5062652C" w14:textId="77777777" w:rsidR="00462942" w:rsidRPr="003B3721" w:rsidRDefault="00462942" w:rsidP="00462942">
            <w:pPr>
              <w:pStyle w:val="ECCTabletext"/>
            </w:pPr>
            <w:r w:rsidRPr="003B3721">
              <w:rPr>
                <w:rStyle w:val="ECCHLbold"/>
              </w:rPr>
              <w:t>5.471</w:t>
            </w:r>
            <w:r w:rsidRPr="003B3721">
              <w:t>: Germany, Belgium, France, Greece, the Netherlands</w:t>
            </w:r>
          </w:p>
        </w:tc>
      </w:tr>
      <w:tr w:rsidR="00462942" w:rsidRPr="003B3721" w14:paraId="68E30EAD" w14:textId="77777777" w:rsidTr="00F0697D">
        <w:tc>
          <w:tcPr>
            <w:tcW w:w="2165" w:type="dxa"/>
          </w:tcPr>
          <w:p w14:paraId="70A9AC43" w14:textId="77777777" w:rsidR="00462942" w:rsidRPr="003B3721" w:rsidRDefault="00462942" w:rsidP="00462942">
            <w:pPr>
              <w:pStyle w:val="ECCTabletext"/>
              <w:rPr>
                <w:rStyle w:val="ECCHLbold"/>
              </w:rPr>
            </w:pPr>
            <w:r w:rsidRPr="003B3721">
              <w:rPr>
                <w:rStyle w:val="ECCHLbold"/>
              </w:rPr>
              <w:t>5.513</w:t>
            </w:r>
          </w:p>
        </w:tc>
        <w:tc>
          <w:tcPr>
            <w:tcW w:w="7548" w:type="dxa"/>
          </w:tcPr>
          <w:p w14:paraId="3842772F" w14:textId="77777777" w:rsidR="00462942" w:rsidRPr="003B3721" w:rsidRDefault="00462942" w:rsidP="00462942">
            <w:pPr>
              <w:pStyle w:val="ECCTabletext"/>
            </w:pPr>
            <w:r w:rsidRPr="003B3721">
              <w:rPr>
                <w:rStyle w:val="ECCHLbold"/>
              </w:rPr>
              <w:t>5.512</w:t>
            </w:r>
            <w:r w:rsidRPr="003B3721">
              <w:t>: Austria, Finland, Montenegro, Serbia</w:t>
            </w:r>
          </w:p>
        </w:tc>
      </w:tr>
      <w:tr w:rsidR="00462942" w:rsidRPr="003B3721" w14:paraId="115703DF" w14:textId="77777777" w:rsidTr="00F0697D">
        <w:tc>
          <w:tcPr>
            <w:tcW w:w="2165" w:type="dxa"/>
          </w:tcPr>
          <w:p w14:paraId="69B7036C" w14:textId="77777777" w:rsidR="00462942" w:rsidRPr="003B3721" w:rsidRDefault="00462942" w:rsidP="00462942">
            <w:pPr>
              <w:pStyle w:val="ECCTabletext"/>
              <w:rPr>
                <w:rStyle w:val="ECCHLbold"/>
              </w:rPr>
            </w:pPr>
            <w:r w:rsidRPr="003B3721">
              <w:rPr>
                <w:rStyle w:val="ECCHLbold"/>
              </w:rPr>
              <w:t>5.543A</w:t>
            </w:r>
          </w:p>
        </w:tc>
        <w:tc>
          <w:tcPr>
            <w:tcW w:w="7548" w:type="dxa"/>
          </w:tcPr>
          <w:p w14:paraId="2D0B3AC0" w14:textId="77777777" w:rsidR="00462942" w:rsidRPr="003B3721" w:rsidRDefault="00462942" w:rsidP="00462942">
            <w:pPr>
              <w:pStyle w:val="ECCTabletext"/>
            </w:pPr>
            <w:r w:rsidRPr="003B3721">
              <w:rPr>
                <w:rStyle w:val="ECCHLbold"/>
              </w:rPr>
              <w:t>5.543A</w:t>
            </w:r>
            <w:r w:rsidRPr="003B3721">
              <w:t>: the Russian Federation</w:t>
            </w:r>
          </w:p>
          <w:p w14:paraId="22D99C89" w14:textId="77777777" w:rsidR="00462942" w:rsidRPr="003B3721" w:rsidRDefault="00462942" w:rsidP="00462942">
            <w:pPr>
              <w:pStyle w:val="ECCTabletext"/>
            </w:pPr>
            <w:r w:rsidRPr="003B3721">
              <w:rPr>
                <w:rStyle w:val="ECCHLbold"/>
              </w:rPr>
              <w:t>5.545</w:t>
            </w:r>
            <w:r w:rsidRPr="003B3721">
              <w:t>: Georgia</w:t>
            </w:r>
          </w:p>
        </w:tc>
      </w:tr>
    </w:tbl>
    <w:p w14:paraId="523C3C28" w14:textId="77777777" w:rsidR="00462942" w:rsidRPr="003B3721" w:rsidRDefault="00462942" w:rsidP="00462942">
      <w:pPr>
        <w:pStyle w:val="ECCBreak"/>
        <w:rPr>
          <w:lang w:val="en-GB"/>
        </w:rPr>
      </w:pPr>
      <w:r w:rsidRPr="003B3721">
        <w:rPr>
          <w:lang w:val="en-GB"/>
        </w:rPr>
        <w:t>Footnotes with a reference to the CEPT countries footnotes</w:t>
      </w:r>
    </w:p>
    <w:p w14:paraId="6BDCA292" w14:textId="77777777" w:rsidR="00462942" w:rsidRPr="003B3721" w:rsidRDefault="00462942" w:rsidP="003B3721">
      <w:pPr>
        <w:pStyle w:val="ECCParagraph"/>
      </w:pPr>
      <w:r w:rsidRPr="003B3721">
        <w:rPr>
          <w:rStyle w:val="ECCHLbold"/>
        </w:rPr>
        <w:t>5.100</w:t>
      </w:r>
      <w:r w:rsidRPr="003B3721">
        <w:rPr>
          <w:rStyle w:val="ECCHLbold"/>
        </w:rPr>
        <w:tab/>
      </w:r>
      <w:r w:rsidRPr="003B3721">
        <w:rPr>
          <w:rStyle w:val="ECCHLbold"/>
        </w:rPr>
        <w:tab/>
      </w:r>
      <w:r w:rsidRPr="003B3721">
        <w:t>In Region 1, the authorization to use the band 1 810-1 830 kHz by the amateur service in countries situated totally or partially north of 40° N shall be given only after consultation with the countries mentioned in Nos. 5.98 and 5.99 to define the necessary steps to be taken to prevent harmful interference between amateur stations and stations of other services operating in accordance with Nos. 5.98 and 5.99.</w:t>
      </w:r>
    </w:p>
    <w:p w14:paraId="0A55A54A" w14:textId="77777777" w:rsidR="00462942" w:rsidRPr="003B3721" w:rsidRDefault="00462942" w:rsidP="003B3721">
      <w:pPr>
        <w:pStyle w:val="ECCParagraph"/>
      </w:pPr>
      <w:r w:rsidRPr="003B3721">
        <w:rPr>
          <w:rStyle w:val="ECCHLbold"/>
        </w:rPr>
        <w:t>5.138</w:t>
      </w:r>
      <w:r w:rsidRPr="003B3721">
        <w:tab/>
      </w:r>
      <w:r w:rsidRPr="003B3721">
        <w:tab/>
        <w:t xml:space="preserve"> The following bands:</w:t>
      </w:r>
    </w:p>
    <w:tbl>
      <w:tblPr>
        <w:tblW w:w="0" w:type="auto"/>
        <w:tblInd w:w="637" w:type="dxa"/>
        <w:tblCellMar>
          <w:left w:w="70" w:type="dxa"/>
          <w:right w:w="70" w:type="dxa"/>
        </w:tblCellMar>
        <w:tblLook w:val="0000" w:firstRow="0" w:lastRow="0" w:firstColumn="0" w:lastColumn="0" w:noHBand="0" w:noVBand="0"/>
      </w:tblPr>
      <w:tblGrid>
        <w:gridCol w:w="1985"/>
        <w:gridCol w:w="7087"/>
      </w:tblGrid>
      <w:tr w:rsidR="00462942" w:rsidRPr="003B3721" w14:paraId="79E48866" w14:textId="77777777" w:rsidTr="00853F21">
        <w:tc>
          <w:tcPr>
            <w:tcW w:w="1985" w:type="dxa"/>
          </w:tcPr>
          <w:p w14:paraId="12B2D117" w14:textId="77777777" w:rsidR="00462942" w:rsidRPr="003B3721" w:rsidRDefault="00462942" w:rsidP="00462942">
            <w:pPr>
              <w:pStyle w:val="ECCTabletext"/>
            </w:pPr>
            <w:r w:rsidRPr="003B3721">
              <w:t>6 765-6 795 kHz</w:t>
            </w:r>
            <w:r w:rsidRPr="003B3721">
              <w:tab/>
            </w:r>
          </w:p>
        </w:tc>
        <w:tc>
          <w:tcPr>
            <w:tcW w:w="7087" w:type="dxa"/>
          </w:tcPr>
          <w:p w14:paraId="710C2496" w14:textId="77777777" w:rsidR="00462942" w:rsidRPr="003B3721" w:rsidRDefault="00462942" w:rsidP="00462942">
            <w:pPr>
              <w:pStyle w:val="ECCTabletext"/>
            </w:pPr>
            <w:r w:rsidRPr="003B3721">
              <w:t>(centre frequency 6 780 kHz),</w:t>
            </w:r>
          </w:p>
        </w:tc>
      </w:tr>
      <w:tr w:rsidR="00462942" w:rsidRPr="003B3721" w14:paraId="15140DCF" w14:textId="77777777" w:rsidTr="00853F21">
        <w:tc>
          <w:tcPr>
            <w:tcW w:w="1985" w:type="dxa"/>
          </w:tcPr>
          <w:p w14:paraId="4F519F46" w14:textId="77777777" w:rsidR="00462942" w:rsidRPr="003B3721" w:rsidRDefault="00462942" w:rsidP="00462942">
            <w:pPr>
              <w:pStyle w:val="ECCTabletext"/>
            </w:pPr>
            <w:r w:rsidRPr="003B3721">
              <w:t>433.05-434.79 MHz</w:t>
            </w:r>
            <w:r w:rsidRPr="003B3721">
              <w:tab/>
            </w:r>
          </w:p>
        </w:tc>
        <w:tc>
          <w:tcPr>
            <w:tcW w:w="7087" w:type="dxa"/>
          </w:tcPr>
          <w:p w14:paraId="095821C4" w14:textId="77777777" w:rsidR="00462942" w:rsidRPr="003B3721" w:rsidRDefault="00462942" w:rsidP="00462942">
            <w:pPr>
              <w:pStyle w:val="ECCTabletext"/>
            </w:pPr>
            <w:r w:rsidRPr="003B3721">
              <w:t>(centre frequency 433.92 MHz) in Region 1</w:t>
            </w:r>
            <w:r w:rsidRPr="003B3721">
              <w:br/>
              <w:t>except in the countries mentioned in No. 5.280,</w:t>
            </w:r>
          </w:p>
        </w:tc>
      </w:tr>
      <w:tr w:rsidR="00462942" w:rsidRPr="003B3721" w14:paraId="2DC7A4EE" w14:textId="77777777" w:rsidTr="00853F21">
        <w:tc>
          <w:tcPr>
            <w:tcW w:w="1985" w:type="dxa"/>
          </w:tcPr>
          <w:p w14:paraId="3D627B1E" w14:textId="77777777" w:rsidR="00462942" w:rsidRPr="003B3721" w:rsidRDefault="00462942" w:rsidP="00462942">
            <w:pPr>
              <w:pStyle w:val="ECCTabletext"/>
            </w:pPr>
            <w:r w:rsidRPr="003B3721">
              <w:t>61-61.5 GHz</w:t>
            </w:r>
            <w:r w:rsidRPr="003B3721">
              <w:tab/>
            </w:r>
          </w:p>
        </w:tc>
        <w:tc>
          <w:tcPr>
            <w:tcW w:w="7087" w:type="dxa"/>
          </w:tcPr>
          <w:p w14:paraId="0619FB3A" w14:textId="77777777" w:rsidR="00462942" w:rsidRPr="003B3721" w:rsidRDefault="00462942" w:rsidP="00462942">
            <w:pPr>
              <w:pStyle w:val="ECCTabletext"/>
            </w:pPr>
            <w:r w:rsidRPr="003B3721">
              <w:t>(centre frequency 61.25 GHz),</w:t>
            </w:r>
          </w:p>
        </w:tc>
      </w:tr>
      <w:tr w:rsidR="00462942" w:rsidRPr="003B3721" w14:paraId="4FE52C60" w14:textId="77777777" w:rsidTr="00853F21">
        <w:tc>
          <w:tcPr>
            <w:tcW w:w="1985" w:type="dxa"/>
          </w:tcPr>
          <w:p w14:paraId="5F0F1587" w14:textId="77777777" w:rsidR="00462942" w:rsidRPr="003B3721" w:rsidRDefault="00462942" w:rsidP="00462942">
            <w:pPr>
              <w:pStyle w:val="ECCTabletext"/>
            </w:pPr>
            <w:r w:rsidRPr="003B3721">
              <w:t>122-123 GHz</w:t>
            </w:r>
          </w:p>
        </w:tc>
        <w:tc>
          <w:tcPr>
            <w:tcW w:w="7087" w:type="dxa"/>
          </w:tcPr>
          <w:p w14:paraId="60B9B86E" w14:textId="77777777" w:rsidR="00462942" w:rsidRPr="003B3721" w:rsidRDefault="00462942" w:rsidP="00462942">
            <w:pPr>
              <w:pStyle w:val="ECCTabletext"/>
            </w:pPr>
            <w:r w:rsidRPr="003B3721">
              <w:t>(centre frequency 122.5 GHz), and</w:t>
            </w:r>
          </w:p>
        </w:tc>
      </w:tr>
      <w:tr w:rsidR="00462942" w:rsidRPr="003B3721" w14:paraId="0EBC54C1" w14:textId="77777777" w:rsidTr="00853F21">
        <w:tc>
          <w:tcPr>
            <w:tcW w:w="1985" w:type="dxa"/>
          </w:tcPr>
          <w:p w14:paraId="25E4459B" w14:textId="77777777" w:rsidR="00462942" w:rsidRPr="003B3721" w:rsidRDefault="00462942" w:rsidP="00462942">
            <w:pPr>
              <w:pStyle w:val="ECCTabletext"/>
            </w:pPr>
            <w:r w:rsidRPr="003B3721">
              <w:t>244-246 GHz</w:t>
            </w:r>
            <w:r w:rsidRPr="003B3721">
              <w:tab/>
            </w:r>
          </w:p>
        </w:tc>
        <w:tc>
          <w:tcPr>
            <w:tcW w:w="7087" w:type="dxa"/>
          </w:tcPr>
          <w:p w14:paraId="414EFFE9" w14:textId="77777777" w:rsidR="00462942" w:rsidRPr="003B3721" w:rsidRDefault="00462942" w:rsidP="00462942">
            <w:pPr>
              <w:pStyle w:val="ECCTabletext"/>
            </w:pPr>
            <w:r w:rsidRPr="003B3721">
              <w:t>(centre frequency 245 GHz)</w:t>
            </w:r>
          </w:p>
        </w:tc>
      </w:tr>
    </w:tbl>
    <w:p w14:paraId="6A0C320C" w14:textId="77777777" w:rsidR="00462942" w:rsidRPr="003B3721" w:rsidRDefault="00462942" w:rsidP="003B3721">
      <w:pPr>
        <w:pStyle w:val="ECCParagraph"/>
      </w:pPr>
      <w:proofErr w:type="gramStart"/>
      <w:r w:rsidRPr="003B3721">
        <w:t>are</w:t>
      </w:r>
      <w:proofErr w:type="gramEnd"/>
      <w:r w:rsidRPr="003B3721">
        <w:t xml:space="preserve"> designated for industrial, scientific and medical (ISM) applications. The use of these frequency bands for ISM applications shall be subject to special authorization by the administration concerned, in agreement with other administrations whose </w:t>
      </w:r>
      <w:proofErr w:type="spellStart"/>
      <w:r w:rsidRPr="003B3721">
        <w:t>radiocommunication</w:t>
      </w:r>
      <w:proofErr w:type="spellEnd"/>
      <w:r w:rsidRPr="003B3721">
        <w:t xml:space="preserve"> services might be affected. In applying this provision, administrations shall have due regard to the latest relevant ITU</w:t>
      </w:r>
      <w:r w:rsidRPr="003B3721">
        <w:noBreakHyphen/>
        <w:t>R Recommendations.</w:t>
      </w:r>
    </w:p>
    <w:p w14:paraId="70E8F091" w14:textId="6B2E31C5" w:rsidR="00462942" w:rsidRPr="003B3721" w:rsidRDefault="00462942" w:rsidP="003B3721">
      <w:pPr>
        <w:pStyle w:val="ECCParagraph"/>
      </w:pPr>
      <w:r w:rsidRPr="003B3721">
        <w:rPr>
          <w:rStyle w:val="ECCHLbold"/>
        </w:rPr>
        <w:t>5.254</w:t>
      </w:r>
      <w:r w:rsidRPr="003B3721">
        <w:rPr>
          <w:rStyle w:val="ECCHLbold"/>
        </w:rPr>
        <w:tab/>
      </w:r>
      <w:r w:rsidRPr="003B3721">
        <w:tab/>
        <w:t>The bands 235-322 MHz and 335.4-399.9 MHz may be used by the mobile-satellite service, subject to agreement obtained under No. 9.21, on condition that stations in this service do not cause harmful interference to those of other services operating or planned to be operated in accordance with the Table of Frequency Allocations except for the additional allocation made in footnote No. 5.256A.</w:t>
      </w:r>
      <w:r w:rsidR="00853F21">
        <w:t xml:space="preserve"> </w:t>
      </w:r>
      <w:r w:rsidRPr="003B3721">
        <w:t> (WRC-03)</w:t>
      </w:r>
    </w:p>
    <w:p w14:paraId="3361CE55" w14:textId="150C37F2" w:rsidR="00462942" w:rsidRPr="003B3721" w:rsidRDefault="00462942" w:rsidP="003B3721">
      <w:pPr>
        <w:pStyle w:val="ECCParagraph"/>
      </w:pPr>
      <w:r w:rsidRPr="003B3721">
        <w:rPr>
          <w:rStyle w:val="ECCHLbold"/>
        </w:rPr>
        <w:t>5.316A</w:t>
      </w:r>
      <w:r w:rsidRPr="003B3721">
        <w:tab/>
        <w:t>Additional allocation:</w:t>
      </w:r>
      <w:r w:rsidR="00853F21">
        <w:t xml:space="preserve"> </w:t>
      </w:r>
      <w:r w:rsidRPr="003B3721">
        <w:t>in Spain, France, Gabon and Malta, the band 790-830 MHz, in Albania, Angola, Bahrain, Benin, Botswana, Burundi, Congo (Rep. of the), Egypt, United Arab Emirates, Estonia, Gambia, Ghana, Guinea, Guinea-Bissau, Hungary, Iraq, Kuwait, Lesotho, Latvia, Lebanon, Lithuania, Luxembourg, Malawi, Morocco, Mauritania, Mozambique, Namibia, Niger, Nigeria, Oman, Uganda, Poland, Qatar, Slovakia, Czech Rep., Romania, Rwanda, Senegal, Sudan, South Sudan, South Africa, Swaziland, Tanzania, Chad, Togo, Yemen, Zambia, Zimbabwe and French overseas departments and communities of Region 1, the band 790-862 MHz and in Georgia, the band 806-862 MHz, are also allocated to the mobile, except aeronautical mobile, service on a primary basis subject to the agreement by the administrations concerned obtained under No. 9.21 and under the GE06 Agreement, as appropriate, including those administrations mentioned in No. 5.312, where appropriate. See Resolutions 224 (Rev.WRC</w:t>
      </w:r>
      <w:r w:rsidRPr="003B3721">
        <w:noBreakHyphen/>
        <w:t>12) and 749 (Rev.WRC</w:t>
      </w:r>
      <w:r w:rsidRPr="003B3721">
        <w:noBreakHyphen/>
        <w:t>12) .This allocation is effective until 16 June 2015.</w:t>
      </w:r>
      <w:r w:rsidR="00853F21">
        <w:t xml:space="preserve"> </w:t>
      </w:r>
      <w:r w:rsidRPr="003B3721">
        <w:t> (WRC</w:t>
      </w:r>
      <w:r w:rsidRPr="003B3721">
        <w:noBreakHyphen/>
        <w:t>12)</w:t>
      </w:r>
    </w:p>
    <w:p w14:paraId="4A355CAF" w14:textId="57373BAD" w:rsidR="00462942" w:rsidRPr="003B3721" w:rsidRDefault="00462942" w:rsidP="003B3721">
      <w:pPr>
        <w:pStyle w:val="ECCParagraph"/>
      </w:pPr>
      <w:r w:rsidRPr="003B3721">
        <w:rPr>
          <w:rStyle w:val="ECCHLbold"/>
        </w:rPr>
        <w:t>5.316B</w:t>
      </w:r>
      <w:r w:rsidRPr="003B3721">
        <w:tab/>
        <w:t xml:space="preserve">In Region 1, the allocation to the mobile, except aeronautical mobile, service on a primary basis in the frequency band 790-862 MHz shall come into effect from 17 June 2015 and shall be subject to agreement obtained under No. 9.21 with respect to the aeronautical </w:t>
      </w:r>
      <w:proofErr w:type="spellStart"/>
      <w:r w:rsidRPr="003B3721">
        <w:t>radionavigation</w:t>
      </w:r>
      <w:proofErr w:type="spellEnd"/>
      <w:r w:rsidRPr="003B3721">
        <w:t xml:space="preserve"> service in countries mentioned in No. 5.312. For countries party to the GE06 Agreement, the use of stations of the mobile service is also subject to the successful application of the procedures of that Agreement. Resolutions 224 (Rev.WRC</w:t>
      </w:r>
      <w:r w:rsidRPr="003B3721">
        <w:noBreakHyphen/>
        <w:t>12) and 749 (Rev.WRC</w:t>
      </w:r>
      <w:r w:rsidRPr="003B3721">
        <w:noBreakHyphen/>
        <w:t>12) shall apply, as appropriate.</w:t>
      </w:r>
      <w:r w:rsidR="00853F21">
        <w:t xml:space="preserve"> </w:t>
      </w:r>
      <w:r w:rsidRPr="003B3721">
        <w:t> WRC</w:t>
      </w:r>
      <w:r w:rsidRPr="003B3721">
        <w:noBreakHyphen/>
        <w:t>12</w:t>
      </w:r>
    </w:p>
    <w:p w14:paraId="7C317C30" w14:textId="0236B3F7" w:rsidR="00462942" w:rsidRPr="003B3721" w:rsidRDefault="00462942" w:rsidP="003B3721">
      <w:pPr>
        <w:pStyle w:val="ECCParagraph"/>
      </w:pPr>
      <w:r w:rsidRPr="003B3721">
        <w:rPr>
          <w:rStyle w:val="ECCHLbold"/>
        </w:rPr>
        <w:t>5.329</w:t>
      </w:r>
      <w:r w:rsidRPr="003B3721">
        <w:rPr>
          <w:rStyle w:val="ECCHLbold"/>
        </w:rPr>
        <w:tab/>
      </w:r>
      <w:r w:rsidRPr="003B3721">
        <w:rPr>
          <w:rStyle w:val="ECCHLbold"/>
        </w:rPr>
        <w:tab/>
      </w:r>
      <w:r w:rsidRPr="003B3721">
        <w:t xml:space="preserve">Use of the </w:t>
      </w:r>
      <w:proofErr w:type="spellStart"/>
      <w:r w:rsidRPr="003B3721">
        <w:t>radionavigation</w:t>
      </w:r>
      <w:proofErr w:type="spellEnd"/>
      <w:r w:rsidRPr="003B3721">
        <w:t xml:space="preserve">-satellite service in the band 1 215-1 300 MHz shall be subject to the condition that no harmful interference is caused to, and no protection is claimed from, the </w:t>
      </w:r>
      <w:proofErr w:type="spellStart"/>
      <w:r w:rsidRPr="003B3721">
        <w:t>radionavigation</w:t>
      </w:r>
      <w:proofErr w:type="spellEnd"/>
      <w:r w:rsidRPr="003B3721">
        <w:t xml:space="preserve"> service authorized under No. 5.331. Furthermore, the use of the </w:t>
      </w:r>
      <w:proofErr w:type="spellStart"/>
      <w:r w:rsidRPr="003B3721">
        <w:t>radionavigation</w:t>
      </w:r>
      <w:proofErr w:type="spellEnd"/>
      <w:r w:rsidRPr="003B3721">
        <w:t>-satellite service in the band 1 215-1 300 MHz shall be subject to the condition that no harmful interference is caused to the radiolocation service. No. 5.43 shall not apply in respect of the radiolocation service. Resolution 608 (WRC</w:t>
      </w:r>
      <w:r w:rsidRPr="003B3721">
        <w:noBreakHyphen/>
        <w:t>03) shall apply.</w:t>
      </w:r>
      <w:r w:rsidR="00853F21">
        <w:t xml:space="preserve"> </w:t>
      </w:r>
      <w:r w:rsidRPr="003B3721">
        <w:t> (WRC-03)</w:t>
      </w:r>
    </w:p>
    <w:p w14:paraId="11763CBE" w14:textId="77777777" w:rsidR="00462942" w:rsidRPr="003B3721" w:rsidRDefault="00462942" w:rsidP="003B3721">
      <w:pPr>
        <w:pStyle w:val="ECCParagraph"/>
      </w:pPr>
      <w:r w:rsidRPr="003B3721">
        <w:rPr>
          <w:rStyle w:val="ECCHLbold"/>
        </w:rPr>
        <w:t>5.340</w:t>
      </w:r>
      <w:r w:rsidRPr="003B3721">
        <w:rPr>
          <w:rStyle w:val="ECCHLbold"/>
        </w:rPr>
        <w:tab/>
      </w:r>
      <w:r w:rsidRPr="003B3721">
        <w:rPr>
          <w:rStyle w:val="ECCHLbold"/>
        </w:rPr>
        <w:tab/>
        <w:t xml:space="preserve"> </w:t>
      </w:r>
      <w:r w:rsidRPr="003B3721">
        <w:t>All emissions are prohibited in the following bands:</w:t>
      </w:r>
    </w:p>
    <w:tbl>
      <w:tblPr>
        <w:tblW w:w="0" w:type="auto"/>
        <w:tblInd w:w="1204" w:type="dxa"/>
        <w:tblCellMar>
          <w:left w:w="70" w:type="dxa"/>
          <w:right w:w="70" w:type="dxa"/>
        </w:tblCellMar>
        <w:tblLook w:val="0000" w:firstRow="0" w:lastRow="0" w:firstColumn="0" w:lastColumn="0" w:noHBand="0" w:noVBand="0"/>
      </w:tblPr>
      <w:tblGrid>
        <w:gridCol w:w="1843"/>
        <w:gridCol w:w="4820"/>
      </w:tblGrid>
      <w:tr w:rsidR="00462942" w:rsidRPr="003B3721" w14:paraId="52833743" w14:textId="77777777" w:rsidTr="00CC71DE">
        <w:tc>
          <w:tcPr>
            <w:tcW w:w="1843" w:type="dxa"/>
          </w:tcPr>
          <w:p w14:paraId="00050FE2" w14:textId="77777777" w:rsidR="00462942" w:rsidRPr="003B3721" w:rsidRDefault="00462942" w:rsidP="00462942">
            <w:pPr>
              <w:pStyle w:val="ECCTabletext"/>
            </w:pPr>
            <w:r w:rsidRPr="003B3721">
              <w:t>1 400-1 427 MHz,</w:t>
            </w:r>
          </w:p>
        </w:tc>
        <w:tc>
          <w:tcPr>
            <w:tcW w:w="4820" w:type="dxa"/>
          </w:tcPr>
          <w:p w14:paraId="5D3EEFD2" w14:textId="77777777" w:rsidR="00462942" w:rsidRPr="003B3721" w:rsidRDefault="00462942" w:rsidP="00462942">
            <w:pPr>
              <w:pStyle w:val="ECCTabletext"/>
            </w:pPr>
          </w:p>
        </w:tc>
      </w:tr>
      <w:tr w:rsidR="00462942" w:rsidRPr="003B3721" w14:paraId="5CF81416" w14:textId="77777777" w:rsidTr="00CC71DE">
        <w:tc>
          <w:tcPr>
            <w:tcW w:w="1843" w:type="dxa"/>
          </w:tcPr>
          <w:p w14:paraId="0EEBE33A" w14:textId="77777777" w:rsidR="00462942" w:rsidRPr="003B3721" w:rsidRDefault="00462942" w:rsidP="00462942">
            <w:pPr>
              <w:pStyle w:val="ECCTabletext"/>
            </w:pPr>
            <w:r w:rsidRPr="003B3721">
              <w:t>2 690-2 700 MHz,</w:t>
            </w:r>
            <w:r w:rsidRPr="003B3721">
              <w:tab/>
            </w:r>
          </w:p>
        </w:tc>
        <w:tc>
          <w:tcPr>
            <w:tcW w:w="4820" w:type="dxa"/>
          </w:tcPr>
          <w:p w14:paraId="0A78F267" w14:textId="77777777" w:rsidR="00462942" w:rsidRPr="003B3721" w:rsidRDefault="00462942" w:rsidP="00462942">
            <w:pPr>
              <w:pStyle w:val="ECCTabletext"/>
            </w:pPr>
            <w:r w:rsidRPr="003B3721">
              <w:t xml:space="preserve">except those provided for by No. </w:t>
            </w:r>
            <w:r w:rsidRPr="003B3721">
              <w:rPr>
                <w:rStyle w:val="ECCHLbold"/>
              </w:rPr>
              <w:t>5.422</w:t>
            </w:r>
            <w:r w:rsidRPr="003B3721">
              <w:t>,</w:t>
            </w:r>
          </w:p>
        </w:tc>
      </w:tr>
      <w:tr w:rsidR="00462942" w:rsidRPr="003B3721" w14:paraId="0A75778B" w14:textId="77777777" w:rsidTr="00CC71DE">
        <w:tc>
          <w:tcPr>
            <w:tcW w:w="1843" w:type="dxa"/>
          </w:tcPr>
          <w:p w14:paraId="34277273" w14:textId="77777777" w:rsidR="00462942" w:rsidRPr="003B3721" w:rsidRDefault="00462942" w:rsidP="00462942">
            <w:pPr>
              <w:pStyle w:val="ECCTabletext"/>
            </w:pPr>
            <w:r w:rsidRPr="003B3721">
              <w:t>10.68-10.7 GHz,</w:t>
            </w:r>
            <w:r w:rsidRPr="003B3721">
              <w:tab/>
            </w:r>
          </w:p>
        </w:tc>
        <w:tc>
          <w:tcPr>
            <w:tcW w:w="4820" w:type="dxa"/>
          </w:tcPr>
          <w:p w14:paraId="685E732D" w14:textId="77777777" w:rsidR="00462942" w:rsidRPr="003B3721" w:rsidRDefault="00462942" w:rsidP="00462942">
            <w:pPr>
              <w:pStyle w:val="ECCTabletext"/>
            </w:pPr>
            <w:r w:rsidRPr="003B3721">
              <w:t xml:space="preserve">except those provided for by No. </w:t>
            </w:r>
            <w:r w:rsidRPr="003B3721">
              <w:rPr>
                <w:rStyle w:val="ECCHLbold"/>
              </w:rPr>
              <w:t>5.483</w:t>
            </w:r>
            <w:r w:rsidRPr="003B3721">
              <w:t>,</w:t>
            </w:r>
          </w:p>
        </w:tc>
      </w:tr>
      <w:tr w:rsidR="00462942" w:rsidRPr="003B3721" w14:paraId="21476970" w14:textId="77777777" w:rsidTr="00CC71DE">
        <w:tc>
          <w:tcPr>
            <w:tcW w:w="1843" w:type="dxa"/>
          </w:tcPr>
          <w:p w14:paraId="5777BC14" w14:textId="77777777" w:rsidR="00462942" w:rsidRPr="003B3721" w:rsidRDefault="00462942" w:rsidP="00462942">
            <w:pPr>
              <w:pStyle w:val="ECCTabletext"/>
            </w:pPr>
            <w:r w:rsidRPr="003B3721">
              <w:t>15.35-15.4 GHz,</w:t>
            </w:r>
            <w:r w:rsidRPr="003B3721">
              <w:tab/>
            </w:r>
          </w:p>
        </w:tc>
        <w:tc>
          <w:tcPr>
            <w:tcW w:w="4820" w:type="dxa"/>
          </w:tcPr>
          <w:p w14:paraId="27772807" w14:textId="77777777" w:rsidR="00462942" w:rsidRPr="003B3721" w:rsidRDefault="00462942" w:rsidP="00462942">
            <w:pPr>
              <w:pStyle w:val="ECCTabletext"/>
            </w:pPr>
            <w:r w:rsidRPr="003B3721">
              <w:t xml:space="preserve">except those provided for by No. </w:t>
            </w:r>
            <w:r w:rsidRPr="003B3721">
              <w:rPr>
                <w:rStyle w:val="ECCHLbold"/>
              </w:rPr>
              <w:t>5.511</w:t>
            </w:r>
            <w:r w:rsidRPr="003B3721">
              <w:t>,</w:t>
            </w:r>
          </w:p>
        </w:tc>
      </w:tr>
      <w:tr w:rsidR="00462942" w:rsidRPr="003B3721" w14:paraId="03E84623" w14:textId="77777777" w:rsidTr="00CC71DE">
        <w:tc>
          <w:tcPr>
            <w:tcW w:w="1843" w:type="dxa"/>
          </w:tcPr>
          <w:p w14:paraId="4BA4BFCF" w14:textId="77777777" w:rsidR="00462942" w:rsidRPr="003B3721" w:rsidRDefault="00462942" w:rsidP="00462942">
            <w:pPr>
              <w:pStyle w:val="ECCTabletext"/>
            </w:pPr>
            <w:r w:rsidRPr="003B3721">
              <w:t>23.6-24 GHz,</w:t>
            </w:r>
          </w:p>
        </w:tc>
        <w:tc>
          <w:tcPr>
            <w:tcW w:w="4820" w:type="dxa"/>
          </w:tcPr>
          <w:p w14:paraId="0A5F450A" w14:textId="77777777" w:rsidR="00462942" w:rsidRPr="003B3721" w:rsidRDefault="00462942" w:rsidP="00462942">
            <w:pPr>
              <w:pStyle w:val="ECCTabletext"/>
            </w:pPr>
          </w:p>
        </w:tc>
      </w:tr>
      <w:tr w:rsidR="00462942" w:rsidRPr="003B3721" w14:paraId="2B0CE5A0" w14:textId="77777777" w:rsidTr="00CC71DE">
        <w:tc>
          <w:tcPr>
            <w:tcW w:w="1843" w:type="dxa"/>
          </w:tcPr>
          <w:p w14:paraId="00D7545B" w14:textId="77777777" w:rsidR="00462942" w:rsidRPr="003B3721" w:rsidRDefault="00462942" w:rsidP="00462942">
            <w:pPr>
              <w:pStyle w:val="ECCTabletext"/>
            </w:pPr>
            <w:r w:rsidRPr="003B3721">
              <w:t>31.3-31.5 GHz,</w:t>
            </w:r>
          </w:p>
        </w:tc>
        <w:tc>
          <w:tcPr>
            <w:tcW w:w="4820" w:type="dxa"/>
          </w:tcPr>
          <w:p w14:paraId="5FCBDDE8" w14:textId="77777777" w:rsidR="00462942" w:rsidRPr="003B3721" w:rsidRDefault="00462942" w:rsidP="00462942">
            <w:pPr>
              <w:pStyle w:val="ECCTabletext"/>
            </w:pPr>
          </w:p>
        </w:tc>
      </w:tr>
      <w:tr w:rsidR="00462942" w:rsidRPr="003B3721" w14:paraId="5AA9FC6C" w14:textId="77777777" w:rsidTr="00CC71DE">
        <w:tc>
          <w:tcPr>
            <w:tcW w:w="1843" w:type="dxa"/>
          </w:tcPr>
          <w:p w14:paraId="28D1EFFC" w14:textId="77777777" w:rsidR="00462942" w:rsidRPr="003B3721" w:rsidRDefault="00462942" w:rsidP="00462942">
            <w:pPr>
              <w:pStyle w:val="ECCTabletext"/>
            </w:pPr>
            <w:r w:rsidRPr="003B3721">
              <w:t>31.5-31.8 GHz,</w:t>
            </w:r>
            <w:r w:rsidRPr="003B3721">
              <w:tab/>
            </w:r>
          </w:p>
        </w:tc>
        <w:tc>
          <w:tcPr>
            <w:tcW w:w="4820" w:type="dxa"/>
          </w:tcPr>
          <w:p w14:paraId="18F06D9E" w14:textId="77777777" w:rsidR="00462942" w:rsidRPr="003B3721" w:rsidRDefault="00462942" w:rsidP="00462942">
            <w:pPr>
              <w:pStyle w:val="ECCTabletext"/>
            </w:pPr>
            <w:r w:rsidRPr="003B3721">
              <w:t>in Region 2,</w:t>
            </w:r>
          </w:p>
        </w:tc>
      </w:tr>
      <w:tr w:rsidR="00462942" w:rsidRPr="003B3721" w14:paraId="4A78C3DE" w14:textId="77777777" w:rsidTr="00CC71DE">
        <w:tc>
          <w:tcPr>
            <w:tcW w:w="1843" w:type="dxa"/>
          </w:tcPr>
          <w:p w14:paraId="464593A6" w14:textId="77777777" w:rsidR="00462942" w:rsidRPr="003B3721" w:rsidRDefault="00462942" w:rsidP="00462942">
            <w:pPr>
              <w:pStyle w:val="ECCTabletext"/>
            </w:pPr>
            <w:r w:rsidRPr="003B3721">
              <w:t>48.94-49.04 GHz,</w:t>
            </w:r>
            <w:r w:rsidRPr="003B3721">
              <w:tab/>
            </w:r>
          </w:p>
        </w:tc>
        <w:tc>
          <w:tcPr>
            <w:tcW w:w="4820" w:type="dxa"/>
          </w:tcPr>
          <w:p w14:paraId="763E2E07" w14:textId="77777777" w:rsidR="00462942" w:rsidRPr="003B3721" w:rsidRDefault="00462942" w:rsidP="00462942">
            <w:pPr>
              <w:pStyle w:val="ECCTabletext"/>
            </w:pPr>
            <w:r w:rsidRPr="003B3721">
              <w:t>from airborne stations</w:t>
            </w:r>
          </w:p>
        </w:tc>
      </w:tr>
      <w:tr w:rsidR="00462942" w:rsidRPr="003B3721" w14:paraId="4B93F45F" w14:textId="77777777" w:rsidTr="00CC71DE">
        <w:tc>
          <w:tcPr>
            <w:tcW w:w="1843" w:type="dxa"/>
          </w:tcPr>
          <w:p w14:paraId="15FF091F" w14:textId="77777777" w:rsidR="00462942" w:rsidRPr="003B3721" w:rsidRDefault="00462942" w:rsidP="00462942">
            <w:pPr>
              <w:pStyle w:val="ECCTabletext"/>
            </w:pPr>
            <w:r w:rsidRPr="003B3721">
              <w:t>50.2-50.4 GHz2,</w:t>
            </w:r>
          </w:p>
        </w:tc>
        <w:tc>
          <w:tcPr>
            <w:tcW w:w="4820" w:type="dxa"/>
          </w:tcPr>
          <w:p w14:paraId="740DAC32" w14:textId="77777777" w:rsidR="00462942" w:rsidRPr="003B3721" w:rsidRDefault="00462942" w:rsidP="00462942">
            <w:pPr>
              <w:pStyle w:val="ECCTabletext"/>
            </w:pPr>
          </w:p>
        </w:tc>
      </w:tr>
      <w:tr w:rsidR="00462942" w:rsidRPr="003B3721" w14:paraId="1591E91C" w14:textId="77777777" w:rsidTr="00CC71DE">
        <w:tc>
          <w:tcPr>
            <w:tcW w:w="1843" w:type="dxa"/>
          </w:tcPr>
          <w:p w14:paraId="0612C43F" w14:textId="77777777" w:rsidR="00462942" w:rsidRPr="003B3721" w:rsidRDefault="00462942" w:rsidP="00462942">
            <w:pPr>
              <w:pStyle w:val="ECCTabletext"/>
            </w:pPr>
            <w:r w:rsidRPr="003B3721">
              <w:t>52.6-54.25 GHz,</w:t>
            </w:r>
          </w:p>
        </w:tc>
        <w:tc>
          <w:tcPr>
            <w:tcW w:w="4820" w:type="dxa"/>
          </w:tcPr>
          <w:p w14:paraId="18FF4F4D" w14:textId="77777777" w:rsidR="00462942" w:rsidRPr="003B3721" w:rsidRDefault="00462942" w:rsidP="00462942">
            <w:pPr>
              <w:pStyle w:val="ECCTabletext"/>
            </w:pPr>
          </w:p>
        </w:tc>
      </w:tr>
      <w:tr w:rsidR="00462942" w:rsidRPr="003B3721" w14:paraId="157311FA" w14:textId="77777777" w:rsidTr="00CC71DE">
        <w:tc>
          <w:tcPr>
            <w:tcW w:w="1843" w:type="dxa"/>
          </w:tcPr>
          <w:p w14:paraId="19A88A20" w14:textId="77777777" w:rsidR="00462942" w:rsidRPr="003B3721" w:rsidRDefault="00462942" w:rsidP="00462942">
            <w:pPr>
              <w:pStyle w:val="ECCTabletext"/>
            </w:pPr>
            <w:r w:rsidRPr="003B3721">
              <w:t>86-92 GHz,</w:t>
            </w:r>
          </w:p>
        </w:tc>
        <w:tc>
          <w:tcPr>
            <w:tcW w:w="4820" w:type="dxa"/>
          </w:tcPr>
          <w:p w14:paraId="71C7B4E1" w14:textId="77777777" w:rsidR="00462942" w:rsidRPr="003B3721" w:rsidRDefault="00462942" w:rsidP="00462942">
            <w:pPr>
              <w:pStyle w:val="ECCTabletext"/>
            </w:pPr>
          </w:p>
        </w:tc>
      </w:tr>
      <w:tr w:rsidR="00462942" w:rsidRPr="003B3721" w14:paraId="4C3E6457" w14:textId="77777777" w:rsidTr="00CC71DE">
        <w:tc>
          <w:tcPr>
            <w:tcW w:w="1843" w:type="dxa"/>
          </w:tcPr>
          <w:p w14:paraId="7A856F6B" w14:textId="77777777" w:rsidR="00462942" w:rsidRPr="003B3721" w:rsidRDefault="00462942" w:rsidP="00462942">
            <w:pPr>
              <w:pStyle w:val="ECCTabletext"/>
            </w:pPr>
            <w:r w:rsidRPr="003B3721">
              <w:t>100-102 GHz,</w:t>
            </w:r>
          </w:p>
        </w:tc>
        <w:tc>
          <w:tcPr>
            <w:tcW w:w="4820" w:type="dxa"/>
          </w:tcPr>
          <w:p w14:paraId="6C1066A3" w14:textId="77777777" w:rsidR="00462942" w:rsidRPr="003B3721" w:rsidRDefault="00462942" w:rsidP="00462942">
            <w:pPr>
              <w:pStyle w:val="ECCTabletext"/>
            </w:pPr>
          </w:p>
        </w:tc>
      </w:tr>
      <w:tr w:rsidR="00462942" w:rsidRPr="003B3721" w14:paraId="57782821" w14:textId="77777777" w:rsidTr="00CC71DE">
        <w:tc>
          <w:tcPr>
            <w:tcW w:w="1843" w:type="dxa"/>
          </w:tcPr>
          <w:p w14:paraId="109C3174" w14:textId="77777777" w:rsidR="00462942" w:rsidRPr="003B3721" w:rsidRDefault="00462942" w:rsidP="00462942">
            <w:pPr>
              <w:pStyle w:val="ECCTabletext"/>
            </w:pPr>
            <w:r w:rsidRPr="003B3721">
              <w:t>109.5-111.8 GHz,</w:t>
            </w:r>
          </w:p>
        </w:tc>
        <w:tc>
          <w:tcPr>
            <w:tcW w:w="4820" w:type="dxa"/>
          </w:tcPr>
          <w:p w14:paraId="5321EC6E" w14:textId="77777777" w:rsidR="00462942" w:rsidRPr="003B3721" w:rsidRDefault="00462942" w:rsidP="00462942">
            <w:pPr>
              <w:pStyle w:val="ECCTabletext"/>
            </w:pPr>
          </w:p>
        </w:tc>
      </w:tr>
      <w:tr w:rsidR="00462942" w:rsidRPr="003B3721" w14:paraId="783A1906" w14:textId="77777777" w:rsidTr="00CC71DE">
        <w:tc>
          <w:tcPr>
            <w:tcW w:w="1843" w:type="dxa"/>
          </w:tcPr>
          <w:p w14:paraId="37A8509B" w14:textId="77777777" w:rsidR="00462942" w:rsidRPr="003B3721" w:rsidRDefault="00462942" w:rsidP="00462942">
            <w:pPr>
              <w:pStyle w:val="ECCTabletext"/>
            </w:pPr>
            <w:r w:rsidRPr="003B3721">
              <w:t>114.25-116 GHz,</w:t>
            </w:r>
          </w:p>
        </w:tc>
        <w:tc>
          <w:tcPr>
            <w:tcW w:w="4820" w:type="dxa"/>
          </w:tcPr>
          <w:p w14:paraId="4F29233F" w14:textId="77777777" w:rsidR="00462942" w:rsidRPr="003B3721" w:rsidRDefault="00462942" w:rsidP="00462942">
            <w:pPr>
              <w:pStyle w:val="ECCTabletext"/>
            </w:pPr>
          </w:p>
        </w:tc>
      </w:tr>
      <w:tr w:rsidR="00462942" w:rsidRPr="003B3721" w14:paraId="26AEE32A" w14:textId="77777777" w:rsidTr="00CC71DE">
        <w:tc>
          <w:tcPr>
            <w:tcW w:w="1843" w:type="dxa"/>
          </w:tcPr>
          <w:p w14:paraId="67DF0605" w14:textId="77777777" w:rsidR="00462942" w:rsidRPr="003B3721" w:rsidRDefault="00462942" w:rsidP="00462942">
            <w:pPr>
              <w:pStyle w:val="ECCTabletext"/>
            </w:pPr>
            <w:r w:rsidRPr="003B3721">
              <w:t>148.5-151.5 GHz,</w:t>
            </w:r>
          </w:p>
        </w:tc>
        <w:tc>
          <w:tcPr>
            <w:tcW w:w="4820" w:type="dxa"/>
          </w:tcPr>
          <w:p w14:paraId="71F6DDFB" w14:textId="77777777" w:rsidR="00462942" w:rsidRPr="003B3721" w:rsidRDefault="00462942" w:rsidP="00462942">
            <w:pPr>
              <w:pStyle w:val="ECCTabletext"/>
            </w:pPr>
          </w:p>
        </w:tc>
      </w:tr>
      <w:tr w:rsidR="00462942" w:rsidRPr="003B3721" w14:paraId="355C9AD1" w14:textId="77777777" w:rsidTr="00CC71DE">
        <w:tc>
          <w:tcPr>
            <w:tcW w:w="1843" w:type="dxa"/>
          </w:tcPr>
          <w:p w14:paraId="1E4D9B33" w14:textId="77777777" w:rsidR="00462942" w:rsidRPr="003B3721" w:rsidRDefault="00462942" w:rsidP="00462942">
            <w:pPr>
              <w:pStyle w:val="ECCTabletext"/>
            </w:pPr>
            <w:r w:rsidRPr="003B3721">
              <w:t>164-167 GHz,</w:t>
            </w:r>
          </w:p>
        </w:tc>
        <w:tc>
          <w:tcPr>
            <w:tcW w:w="4820" w:type="dxa"/>
          </w:tcPr>
          <w:p w14:paraId="2247BE4F" w14:textId="77777777" w:rsidR="00462942" w:rsidRPr="003B3721" w:rsidRDefault="00462942" w:rsidP="00462942">
            <w:pPr>
              <w:pStyle w:val="ECCTabletext"/>
            </w:pPr>
          </w:p>
        </w:tc>
      </w:tr>
      <w:tr w:rsidR="00462942" w:rsidRPr="003B3721" w14:paraId="770AB145" w14:textId="77777777" w:rsidTr="00CC71DE">
        <w:tc>
          <w:tcPr>
            <w:tcW w:w="1843" w:type="dxa"/>
          </w:tcPr>
          <w:p w14:paraId="3CAC0DA8" w14:textId="77777777" w:rsidR="00462942" w:rsidRPr="003B3721" w:rsidRDefault="00462942" w:rsidP="00462942">
            <w:pPr>
              <w:pStyle w:val="ECCTabletext"/>
            </w:pPr>
            <w:r w:rsidRPr="003B3721">
              <w:t>182-185 GHz,</w:t>
            </w:r>
          </w:p>
        </w:tc>
        <w:tc>
          <w:tcPr>
            <w:tcW w:w="4820" w:type="dxa"/>
          </w:tcPr>
          <w:p w14:paraId="2F94B5AE" w14:textId="77777777" w:rsidR="00462942" w:rsidRPr="003B3721" w:rsidRDefault="00462942" w:rsidP="00462942">
            <w:pPr>
              <w:pStyle w:val="ECCTabletext"/>
            </w:pPr>
          </w:p>
        </w:tc>
      </w:tr>
      <w:tr w:rsidR="00462942" w:rsidRPr="003B3721" w14:paraId="1FE82285" w14:textId="77777777" w:rsidTr="00CC71DE">
        <w:tc>
          <w:tcPr>
            <w:tcW w:w="1843" w:type="dxa"/>
          </w:tcPr>
          <w:p w14:paraId="703F94D5" w14:textId="77777777" w:rsidR="00462942" w:rsidRPr="003B3721" w:rsidRDefault="00462942" w:rsidP="00462942">
            <w:pPr>
              <w:pStyle w:val="ECCTabletext"/>
            </w:pPr>
            <w:r w:rsidRPr="003B3721">
              <w:t>190-191.8 GHz,</w:t>
            </w:r>
          </w:p>
        </w:tc>
        <w:tc>
          <w:tcPr>
            <w:tcW w:w="4820" w:type="dxa"/>
          </w:tcPr>
          <w:p w14:paraId="523D9774" w14:textId="77777777" w:rsidR="00462942" w:rsidRPr="003B3721" w:rsidRDefault="00462942" w:rsidP="00462942">
            <w:pPr>
              <w:pStyle w:val="ECCTabletext"/>
            </w:pPr>
          </w:p>
        </w:tc>
      </w:tr>
      <w:tr w:rsidR="00462942" w:rsidRPr="003B3721" w14:paraId="787305BA" w14:textId="77777777" w:rsidTr="00CC71DE">
        <w:tc>
          <w:tcPr>
            <w:tcW w:w="1843" w:type="dxa"/>
          </w:tcPr>
          <w:p w14:paraId="278118F1" w14:textId="77777777" w:rsidR="00462942" w:rsidRPr="003B3721" w:rsidRDefault="00462942" w:rsidP="00462942">
            <w:pPr>
              <w:pStyle w:val="ECCTabletext"/>
            </w:pPr>
            <w:r w:rsidRPr="003B3721">
              <w:t>200-209 GHz,</w:t>
            </w:r>
          </w:p>
        </w:tc>
        <w:tc>
          <w:tcPr>
            <w:tcW w:w="4820" w:type="dxa"/>
          </w:tcPr>
          <w:p w14:paraId="1EA69A1D" w14:textId="77777777" w:rsidR="00462942" w:rsidRPr="003B3721" w:rsidRDefault="00462942" w:rsidP="00462942">
            <w:pPr>
              <w:pStyle w:val="ECCTabletext"/>
            </w:pPr>
          </w:p>
        </w:tc>
      </w:tr>
      <w:tr w:rsidR="00462942" w:rsidRPr="003B3721" w14:paraId="5B0EAE7D" w14:textId="77777777" w:rsidTr="00CC71DE">
        <w:tc>
          <w:tcPr>
            <w:tcW w:w="1843" w:type="dxa"/>
          </w:tcPr>
          <w:p w14:paraId="6FAF9D70" w14:textId="77777777" w:rsidR="00462942" w:rsidRPr="003B3721" w:rsidRDefault="00462942" w:rsidP="00462942">
            <w:pPr>
              <w:pStyle w:val="ECCTabletext"/>
            </w:pPr>
            <w:r w:rsidRPr="003B3721">
              <w:t>226-231.5 GHz,</w:t>
            </w:r>
          </w:p>
        </w:tc>
        <w:tc>
          <w:tcPr>
            <w:tcW w:w="4820" w:type="dxa"/>
          </w:tcPr>
          <w:p w14:paraId="3F37CF0B" w14:textId="77777777" w:rsidR="00462942" w:rsidRPr="003B3721" w:rsidRDefault="00462942" w:rsidP="00462942">
            <w:pPr>
              <w:pStyle w:val="ECCTabletext"/>
            </w:pPr>
          </w:p>
        </w:tc>
      </w:tr>
      <w:tr w:rsidR="00462942" w:rsidRPr="003B3721" w14:paraId="4845BE05" w14:textId="77777777" w:rsidTr="00CC71DE">
        <w:tc>
          <w:tcPr>
            <w:tcW w:w="1843" w:type="dxa"/>
          </w:tcPr>
          <w:p w14:paraId="5D48D4EA" w14:textId="06B5E7F8" w:rsidR="00462942" w:rsidRPr="003B3721" w:rsidRDefault="00462942" w:rsidP="00462942">
            <w:pPr>
              <w:pStyle w:val="ECCTabletext"/>
            </w:pPr>
            <w:r w:rsidRPr="003B3721">
              <w:t>250-252 GHz.</w:t>
            </w:r>
            <w:r w:rsidR="00853F21">
              <w:t xml:space="preserve"> </w:t>
            </w:r>
            <w:r w:rsidRPr="003B3721">
              <w:t> </w:t>
            </w:r>
          </w:p>
        </w:tc>
        <w:tc>
          <w:tcPr>
            <w:tcW w:w="4820" w:type="dxa"/>
          </w:tcPr>
          <w:p w14:paraId="4E1CF73D" w14:textId="77777777" w:rsidR="00462942" w:rsidRPr="003B3721" w:rsidRDefault="00462942" w:rsidP="00462942">
            <w:pPr>
              <w:pStyle w:val="ECCTabletext"/>
            </w:pPr>
            <w:r w:rsidRPr="003B3721">
              <w:t>(WRC</w:t>
            </w:r>
            <w:r w:rsidRPr="003B3721">
              <w:noBreakHyphen/>
              <w:t>03)</w:t>
            </w:r>
          </w:p>
        </w:tc>
      </w:tr>
    </w:tbl>
    <w:p w14:paraId="2CF37239" w14:textId="77777777" w:rsidR="00853F21" w:rsidRDefault="00853F21" w:rsidP="00853F21">
      <w:pPr>
        <w:pStyle w:val="ECCTablenote"/>
        <w:rPr>
          <w:rStyle w:val="ECCHLbold"/>
        </w:rPr>
      </w:pPr>
    </w:p>
    <w:p w14:paraId="36979E02" w14:textId="4E8A4649" w:rsidR="00462942" w:rsidRPr="003B3721" w:rsidRDefault="00462942" w:rsidP="003B3721">
      <w:pPr>
        <w:pStyle w:val="ECCParagraph"/>
      </w:pPr>
      <w:r w:rsidRPr="003B3721">
        <w:rPr>
          <w:rStyle w:val="ECCHLbold"/>
        </w:rPr>
        <w:t>5.348B</w:t>
      </w:r>
      <w:r w:rsidRPr="003B3721">
        <w:tab/>
        <w:t>In the band 1 518-1 525 MHz, stations in the mobile-satellite service shall not claim protection from aeronautical mobile telemetry stations in the mobile service in the territory of the United States (see Nos. 5.343 and 5.344) and in the countries listed in No. 5.342. No. 5.43A does not apply.</w:t>
      </w:r>
      <w:r w:rsidR="00853F21">
        <w:t xml:space="preserve"> </w:t>
      </w:r>
      <w:r w:rsidRPr="003B3721">
        <w:t> (WRC-03)</w:t>
      </w:r>
    </w:p>
    <w:p w14:paraId="7195848C" w14:textId="77777777" w:rsidR="00462942" w:rsidRPr="003B3721" w:rsidRDefault="00462942" w:rsidP="003B3721">
      <w:pPr>
        <w:pStyle w:val="ECCParagraph"/>
      </w:pPr>
      <w:r w:rsidRPr="003B3721">
        <w:rPr>
          <w:rStyle w:val="ECCHLbold"/>
        </w:rPr>
        <w:t>5.364</w:t>
      </w:r>
      <w:r w:rsidRPr="003B3721">
        <w:tab/>
      </w:r>
      <w:r w:rsidRPr="003B3721">
        <w:tab/>
        <w:t xml:space="preserve">The use of the band 1 610-1 626.5 MHz by the mobile-satellite service (Earth-to-space) and by the </w:t>
      </w:r>
      <w:proofErr w:type="spellStart"/>
      <w:r w:rsidRPr="003B3721">
        <w:t>radiodetermination</w:t>
      </w:r>
      <w:proofErr w:type="spellEnd"/>
      <w:r w:rsidRPr="003B3721">
        <w:t>-satellite service (Earth</w:t>
      </w:r>
      <w:r w:rsidRPr="003B3721">
        <w:noBreakHyphen/>
        <w:t>to</w:t>
      </w:r>
      <w:r w:rsidRPr="003B3721">
        <w:noBreakHyphen/>
        <w:t xml:space="preserve">space) is subject to coordination under No. 9.11A. A mobile earth station operating in either of the services in this band shall not produce a peak </w:t>
      </w:r>
      <w:proofErr w:type="spellStart"/>
      <w:r w:rsidRPr="003B3721">
        <w:t>e.i.r.p</w:t>
      </w:r>
      <w:proofErr w:type="spellEnd"/>
      <w:r w:rsidRPr="003B3721">
        <w:t xml:space="preserve">. density in excess of -15 dB(W/4 kHz)in the part of the band used by systems operating in accordance with the provisions of No. 5.366 (to which No. 4.10 applies), unless otherwise agreed by the affected administrations. In the part of the band where such systems are not operating, the mean </w:t>
      </w:r>
      <w:proofErr w:type="spellStart"/>
      <w:r w:rsidRPr="003B3721">
        <w:t>e.i.r.p</w:t>
      </w:r>
      <w:proofErr w:type="spellEnd"/>
      <w:r w:rsidRPr="003B3721">
        <w:t>. density of a mobile earth station shall not exceed –3 </w:t>
      </w:r>
      <w:proofErr w:type="gramStart"/>
      <w:r w:rsidRPr="003B3721">
        <w:t>dB(</w:t>
      </w:r>
      <w:proofErr w:type="gramEnd"/>
      <w:r w:rsidRPr="003B3721">
        <w:t xml:space="preserve">W/4 kHz). Stations of the mobile-satellite service shall not claim protection from stations in the aeronautical </w:t>
      </w:r>
      <w:proofErr w:type="spellStart"/>
      <w:r w:rsidRPr="003B3721">
        <w:t>radionavigation</w:t>
      </w:r>
      <w:proofErr w:type="spellEnd"/>
      <w:r w:rsidRPr="003B3721">
        <w:t xml:space="preserve"> service, stations operating in accordance with the provisions of No. 5.366 and stations in the fixed service operating in accordance with the provisions of No. 5.359. Administrations responsible for the coordination of mobile-satellite networks shall make all practicable efforts to ensure protection of stations operating in accordance with the provisions of No. 5.366.</w:t>
      </w:r>
    </w:p>
    <w:p w14:paraId="100AD630" w14:textId="73F6E2B8" w:rsidR="00462942" w:rsidRPr="003B3721" w:rsidRDefault="00462942" w:rsidP="003B3721">
      <w:pPr>
        <w:pStyle w:val="ECCParagraph"/>
      </w:pPr>
      <w:r w:rsidRPr="003B3721">
        <w:rPr>
          <w:rStyle w:val="ECCHLbold"/>
        </w:rPr>
        <w:t>5.374</w:t>
      </w:r>
      <w:r w:rsidRPr="003B3721">
        <w:rPr>
          <w:rStyle w:val="ECCHLbold"/>
        </w:rPr>
        <w:tab/>
      </w:r>
      <w:r w:rsidRPr="003B3721">
        <w:rPr>
          <w:rStyle w:val="ECCHLbold"/>
        </w:rPr>
        <w:tab/>
      </w:r>
      <w:r w:rsidRPr="003B3721">
        <w:t>Mobile earth stations in the mobile-satellite service operating in the bands 1 631.5-1 634.5 MHz and 1 656.5-1 660 MHz shall not cause harmful interference to stations in the fixed service operating in the countries listed in No. 5.359.</w:t>
      </w:r>
      <w:r w:rsidR="00853F21">
        <w:t xml:space="preserve"> </w:t>
      </w:r>
      <w:r w:rsidRPr="003B3721">
        <w:t> (WRC-97)</w:t>
      </w:r>
    </w:p>
    <w:p w14:paraId="0AC7B580" w14:textId="6C05117C" w:rsidR="00462942" w:rsidRPr="003B3721" w:rsidRDefault="00462942" w:rsidP="003B3721">
      <w:pPr>
        <w:pStyle w:val="ECCParagraph"/>
      </w:pPr>
      <w:r w:rsidRPr="003B3721">
        <w:rPr>
          <w:rStyle w:val="ECCHLbold"/>
        </w:rPr>
        <w:t>5.473A</w:t>
      </w:r>
      <w:r w:rsidRPr="003B3721">
        <w:tab/>
        <w:t xml:space="preserve">In the band 9 000-9 200 MHz, stations operating in the radiolocation service shall not cause harmful interference to, nor claim protection from, systems identified in No. 5.337 operating in the aeronautical </w:t>
      </w:r>
      <w:proofErr w:type="spellStart"/>
      <w:r w:rsidRPr="003B3721">
        <w:t>radionavigation</w:t>
      </w:r>
      <w:proofErr w:type="spellEnd"/>
      <w:r w:rsidRPr="003B3721">
        <w:t xml:space="preserve"> service, or radar systems in the maritime </w:t>
      </w:r>
      <w:proofErr w:type="spellStart"/>
      <w:r w:rsidRPr="003B3721">
        <w:t>radionavigation</w:t>
      </w:r>
      <w:proofErr w:type="spellEnd"/>
      <w:r w:rsidRPr="003B3721">
        <w:t xml:space="preserve"> service operating in this band on a primary basis in the countries listed in No. 5.471.</w:t>
      </w:r>
      <w:r w:rsidR="00853F21">
        <w:t xml:space="preserve"> </w:t>
      </w:r>
      <w:r w:rsidRPr="003B3721">
        <w:t> (WRC-07)</w:t>
      </w:r>
    </w:p>
    <w:p w14:paraId="2A8A9C9C" w14:textId="13DB1F02" w:rsidR="00462942" w:rsidRPr="003B3721" w:rsidRDefault="00462942" w:rsidP="003B3721">
      <w:pPr>
        <w:pStyle w:val="ECCParagraph"/>
      </w:pPr>
      <w:r w:rsidRPr="003B3721">
        <w:rPr>
          <w:rStyle w:val="ECCHLbold"/>
        </w:rPr>
        <w:t>5.513</w:t>
      </w:r>
      <w:r w:rsidRPr="003B3721">
        <w:tab/>
      </w:r>
      <w:r w:rsidRPr="003B3721">
        <w:tab/>
        <w:t>Additional allocation:</w:t>
      </w:r>
      <w:r w:rsidR="00853F21">
        <w:t xml:space="preserve"> </w:t>
      </w:r>
      <w:r w:rsidRPr="003B3721">
        <w:t>in Israel, the band 15.7-17.3 GHz is also allocated to the fixed and mobile services on a primary basis. These services shall not claim protection from or cause harmful interference to services operating in accordance with the Table in countries other than those included in No. 5.512.</w:t>
      </w:r>
    </w:p>
    <w:p w14:paraId="22A6CD7D" w14:textId="62B07D82" w:rsidR="00462942" w:rsidRPr="003B3721" w:rsidRDefault="00462942" w:rsidP="003B3721">
      <w:pPr>
        <w:pStyle w:val="ECCParagraph"/>
      </w:pPr>
      <w:r w:rsidRPr="003B3721">
        <w:rPr>
          <w:rStyle w:val="ECCHLbold"/>
        </w:rPr>
        <w:t>5.543A</w:t>
      </w:r>
      <w:r w:rsidRPr="003B3721">
        <w:tab/>
      </w:r>
      <w:proofErr w:type="gramStart"/>
      <w:r w:rsidRPr="003B3721">
        <w:t>In</w:t>
      </w:r>
      <w:proofErr w:type="gramEnd"/>
      <w:r w:rsidRPr="003B3721">
        <w:t xml:space="preserve"> Bhutan, Cameroon, Korea (Rep. of), the Russian Federation, India, Indonesia, Iran (Islamic Republic of), Iraq, Japan, Kazakhstan, Malaysia, Maldives, Mongolia, Myanmar, Uzbekistan, Pakistan, the Philippines, Kyrgyzstan, the Dem. People’s Rep. of Korea, Sudan, Sri Lanka, Thailand and Viet Nam, the allocation to the fixed service in the band 31-31.3 GHz may also be used by systems using high altitude platform stations (HAPS) in the ground-to-HAPS direction. The use of the band 31-31.3 GHz by systems using HAPS is limited to the territory of the countries listed above and shall not cause harmful interference to, nor claim protection from, other types of fixed-service systems, systems in the mobile service and systems operated under No. 5.545. Furthermore, the development of these services shall not be constrained by HAPS. Systems using HAPS in the band 31-31.3 GHz shall not cause harmful interference to the radio astronomy service having a primary allocation in the band 31.3-31.8 GHz, taking into account the protection criterion as given in Recommendation ITU</w:t>
      </w:r>
      <w:r w:rsidRPr="003B3721">
        <w:noBreakHyphen/>
        <w:t>R RA.769. In order to ensure the protection of satellite passive services, the level of unwanted power density into a HAPS ground station antenna in the band 31.3-31.8 GHz shall be limited to −106 </w:t>
      </w:r>
      <w:proofErr w:type="gramStart"/>
      <w:r w:rsidRPr="003B3721">
        <w:t>dB(</w:t>
      </w:r>
      <w:proofErr w:type="gramEnd"/>
      <w:r w:rsidRPr="003B3721">
        <w:t>W/MHz) under clear-sky conditions, and may be increased up to −100 dB(W/MHz) under rainy conditions to mitigate fading due to rain, provided the effective impact on the</w:t>
      </w:r>
      <w:r w:rsidR="00853F21">
        <w:t xml:space="preserve"> </w:t>
      </w:r>
      <w:r w:rsidRPr="003B3721">
        <w:t>passive satellite does not exceed the impact under clear-sky conditions. See Resolution 145 (Rev.WRC</w:t>
      </w:r>
      <w:r w:rsidRPr="003B3721">
        <w:noBreakHyphen/>
        <w:t>12).</w:t>
      </w:r>
      <w:r w:rsidR="00853F21">
        <w:t xml:space="preserve"> </w:t>
      </w:r>
      <w:r w:rsidRPr="003B3721">
        <w:t> WRC</w:t>
      </w:r>
      <w:r w:rsidRPr="003B3721">
        <w:noBreakHyphen/>
        <w:t>12</w:t>
      </w:r>
    </w:p>
    <w:p w14:paraId="6DED193F" w14:textId="72069E7A" w:rsidR="00462942" w:rsidRPr="003B3721" w:rsidRDefault="00462942" w:rsidP="00462942">
      <w:pPr>
        <w:pStyle w:val="ECCAnnexheading1"/>
        <w:rPr>
          <w:lang w:val="en-GB"/>
        </w:rPr>
      </w:pPr>
      <w:r w:rsidRPr="003B3721">
        <w:rPr>
          <w:lang w:val="en-GB"/>
        </w:rPr>
        <w:t xml:space="preserve"> List of countries that have indicated their intentions regarding footnotes</w:t>
      </w:r>
      <w:r w:rsidR="00A20F6E">
        <w:rPr>
          <w:rStyle w:val="FootnoteReference"/>
          <w:lang w:val="en-GB"/>
        </w:rPr>
        <w:footnoteReference w:id="1"/>
      </w:r>
    </w:p>
    <w:tbl>
      <w:tblPr>
        <w:tblStyle w:val="ECCTable-redheader"/>
        <w:tblW w:w="0" w:type="auto"/>
        <w:tblInd w:w="0" w:type="dxa"/>
        <w:tblLook w:val="0020" w:firstRow="1" w:lastRow="0" w:firstColumn="0" w:lastColumn="0" w:noHBand="0" w:noVBand="0"/>
      </w:tblPr>
      <w:tblGrid>
        <w:gridCol w:w="3189"/>
        <w:gridCol w:w="6590"/>
      </w:tblGrid>
      <w:tr w:rsidR="0016498A" w:rsidRPr="0016498A" w14:paraId="389CFA3E" w14:textId="77777777" w:rsidTr="0016498A">
        <w:trPr>
          <w:cnfStyle w:val="100000000000" w:firstRow="1" w:lastRow="0" w:firstColumn="0" w:lastColumn="0" w:oddVBand="0" w:evenVBand="0" w:oddHBand="0" w:evenHBand="0" w:firstRowFirstColumn="0" w:firstRowLastColumn="0" w:lastRowFirstColumn="0" w:lastRowLastColumn="0"/>
        </w:trPr>
        <w:tc>
          <w:tcPr>
            <w:tcW w:w="3189" w:type="dxa"/>
          </w:tcPr>
          <w:p w14:paraId="4844CB11" w14:textId="453B305A" w:rsidR="0016498A" w:rsidRPr="0016498A" w:rsidRDefault="0016498A" w:rsidP="0016498A">
            <w:pPr>
              <w:pStyle w:val="ECCTableHeaderwhite"/>
            </w:pPr>
            <w:r w:rsidRPr="0016498A">
              <w:t>CEPT Administration</w:t>
            </w:r>
          </w:p>
        </w:tc>
        <w:tc>
          <w:tcPr>
            <w:tcW w:w="6590" w:type="dxa"/>
          </w:tcPr>
          <w:p w14:paraId="122F38A6" w14:textId="043E77CF" w:rsidR="0016498A" w:rsidRPr="0016498A" w:rsidRDefault="0016498A" w:rsidP="0016498A">
            <w:pPr>
              <w:pStyle w:val="ECCTableHeaderwhite"/>
            </w:pPr>
            <w:r w:rsidRPr="0016498A">
              <w:t>Relevant footnotes for consideration under WRC-15 Agenda Item 8</w:t>
            </w:r>
          </w:p>
        </w:tc>
      </w:tr>
      <w:tr w:rsidR="0016498A" w14:paraId="3BD28DCA" w14:textId="77777777" w:rsidTr="0016498A">
        <w:tc>
          <w:tcPr>
            <w:tcW w:w="3189" w:type="dxa"/>
            <w:vAlign w:val="top"/>
          </w:tcPr>
          <w:p w14:paraId="7938F05D" w14:textId="75E4DE8D" w:rsidR="0016498A" w:rsidRPr="0016498A" w:rsidRDefault="0016498A" w:rsidP="0016498A">
            <w:pPr>
              <w:pStyle w:val="ECCTabletext"/>
            </w:pPr>
            <w:r w:rsidRPr="0016498A">
              <w:t>Austria</w:t>
            </w:r>
          </w:p>
        </w:tc>
        <w:tc>
          <w:tcPr>
            <w:tcW w:w="6590" w:type="dxa"/>
            <w:vAlign w:val="top"/>
          </w:tcPr>
          <w:p w14:paraId="186A29CE" w14:textId="683AC0D4" w:rsidR="0016498A" w:rsidRPr="0016498A" w:rsidRDefault="0016498A" w:rsidP="0016498A">
            <w:pPr>
              <w:pStyle w:val="ECCTabletext"/>
            </w:pPr>
            <w:r w:rsidRPr="0016498A">
              <w:t>Intention to delete the name of country in the footnotes Nos. 5.132B, 5.133A, 5.145B, 5.149A, 5.158 and 5.159</w:t>
            </w:r>
          </w:p>
        </w:tc>
      </w:tr>
      <w:tr w:rsidR="0016498A" w14:paraId="62DE0CFE" w14:textId="77777777" w:rsidTr="0016498A">
        <w:tc>
          <w:tcPr>
            <w:tcW w:w="3189" w:type="dxa"/>
            <w:vAlign w:val="top"/>
          </w:tcPr>
          <w:p w14:paraId="179662F0" w14:textId="31047DBA" w:rsidR="0016498A" w:rsidRPr="0016498A" w:rsidRDefault="0016498A" w:rsidP="0016498A">
            <w:pPr>
              <w:pStyle w:val="ECCTabletext"/>
            </w:pPr>
            <w:r w:rsidRPr="0016498A">
              <w:t>Bulgaria</w:t>
            </w:r>
          </w:p>
        </w:tc>
        <w:tc>
          <w:tcPr>
            <w:tcW w:w="6590" w:type="dxa"/>
            <w:vAlign w:val="top"/>
          </w:tcPr>
          <w:p w14:paraId="7F5E61E2" w14:textId="145813F3" w:rsidR="0016498A" w:rsidRPr="0016498A" w:rsidRDefault="0016498A" w:rsidP="0016498A">
            <w:pPr>
              <w:pStyle w:val="ECCTabletext"/>
            </w:pPr>
            <w:r w:rsidRPr="0016498A">
              <w:t>Intention to delete the name of country in the footnotes Nos. 5.161B, 5.342 and 5.536B</w:t>
            </w:r>
          </w:p>
        </w:tc>
      </w:tr>
      <w:tr w:rsidR="0016498A" w14:paraId="14154669" w14:textId="77777777" w:rsidTr="0016498A">
        <w:tc>
          <w:tcPr>
            <w:tcW w:w="3189" w:type="dxa"/>
            <w:vAlign w:val="top"/>
          </w:tcPr>
          <w:p w14:paraId="470D1654" w14:textId="120220C8" w:rsidR="0016498A" w:rsidRPr="0016498A" w:rsidRDefault="0016498A" w:rsidP="0016498A">
            <w:pPr>
              <w:pStyle w:val="ECCTabletext"/>
            </w:pPr>
            <w:r w:rsidRPr="0016498A">
              <w:t>The Czech Republic</w:t>
            </w:r>
          </w:p>
        </w:tc>
        <w:tc>
          <w:tcPr>
            <w:tcW w:w="6590" w:type="dxa"/>
            <w:vAlign w:val="top"/>
          </w:tcPr>
          <w:p w14:paraId="5C1E5E52" w14:textId="76B0416A" w:rsidR="0016498A" w:rsidRPr="0016498A" w:rsidRDefault="0016498A" w:rsidP="0016498A">
            <w:pPr>
              <w:pStyle w:val="ECCTabletext"/>
            </w:pPr>
            <w:r w:rsidRPr="0016498A">
              <w:t xml:space="preserve">No intention to delete its country footnotes or its country name from the footnotes to Article 5 of the Radio Regulations </w:t>
            </w:r>
          </w:p>
        </w:tc>
      </w:tr>
      <w:tr w:rsidR="0016498A" w14:paraId="5FD51711" w14:textId="77777777" w:rsidTr="0016498A">
        <w:tc>
          <w:tcPr>
            <w:tcW w:w="3189" w:type="dxa"/>
            <w:vAlign w:val="top"/>
          </w:tcPr>
          <w:p w14:paraId="60D8F4BE" w14:textId="62CA7884" w:rsidR="0016498A" w:rsidRPr="0016498A" w:rsidRDefault="0016498A" w:rsidP="0016498A">
            <w:pPr>
              <w:pStyle w:val="ECCTabletext"/>
            </w:pPr>
            <w:r w:rsidRPr="0016498A">
              <w:t>Denmark</w:t>
            </w:r>
          </w:p>
        </w:tc>
        <w:tc>
          <w:tcPr>
            <w:tcW w:w="6590" w:type="dxa"/>
            <w:vAlign w:val="top"/>
          </w:tcPr>
          <w:p w14:paraId="7E32041F" w14:textId="0C7E4748" w:rsidR="0016498A" w:rsidRPr="0016498A" w:rsidRDefault="0016498A" w:rsidP="0016498A">
            <w:pPr>
              <w:pStyle w:val="ECCTabletext"/>
            </w:pPr>
            <w:r w:rsidRPr="0016498A">
              <w:t>Intention to delete the name of country in the footnote No. 5.521</w:t>
            </w:r>
          </w:p>
        </w:tc>
      </w:tr>
      <w:tr w:rsidR="0016498A" w14:paraId="03EBB4A1" w14:textId="77777777" w:rsidTr="0016498A">
        <w:tc>
          <w:tcPr>
            <w:tcW w:w="3189" w:type="dxa"/>
            <w:vAlign w:val="top"/>
          </w:tcPr>
          <w:p w14:paraId="109670CA" w14:textId="63815B23" w:rsidR="0016498A" w:rsidRPr="0016498A" w:rsidRDefault="0016498A" w:rsidP="0016498A">
            <w:pPr>
              <w:pStyle w:val="ECCTabletext"/>
            </w:pPr>
            <w:r w:rsidRPr="0016498A">
              <w:t>Finland</w:t>
            </w:r>
          </w:p>
        </w:tc>
        <w:tc>
          <w:tcPr>
            <w:tcW w:w="6590" w:type="dxa"/>
            <w:vAlign w:val="top"/>
          </w:tcPr>
          <w:p w14:paraId="7671B9A4" w14:textId="74924094" w:rsidR="0016498A" w:rsidRPr="0016498A" w:rsidRDefault="0016498A" w:rsidP="0016498A">
            <w:pPr>
              <w:pStyle w:val="ECCTabletext"/>
            </w:pPr>
            <w:r w:rsidRPr="0016498A">
              <w:t>Intention to delete the name of country in the footnote No. 5.291A</w:t>
            </w:r>
          </w:p>
        </w:tc>
      </w:tr>
      <w:tr w:rsidR="0016498A" w14:paraId="65355E1D" w14:textId="77777777" w:rsidTr="0016498A">
        <w:tc>
          <w:tcPr>
            <w:tcW w:w="3189" w:type="dxa"/>
            <w:vAlign w:val="top"/>
          </w:tcPr>
          <w:p w14:paraId="6A5824A1" w14:textId="29C45911" w:rsidR="0016498A" w:rsidRPr="0016498A" w:rsidRDefault="0016498A" w:rsidP="0016498A">
            <w:pPr>
              <w:pStyle w:val="ECCTabletext"/>
            </w:pPr>
            <w:r w:rsidRPr="0016498A">
              <w:t>Germany</w:t>
            </w:r>
          </w:p>
        </w:tc>
        <w:tc>
          <w:tcPr>
            <w:tcW w:w="6590" w:type="dxa"/>
            <w:vAlign w:val="top"/>
          </w:tcPr>
          <w:p w14:paraId="528220E9" w14:textId="6C9998D8" w:rsidR="0016498A" w:rsidRPr="0016498A" w:rsidRDefault="0016498A" w:rsidP="0016498A">
            <w:pPr>
              <w:pStyle w:val="ECCTabletext"/>
            </w:pPr>
            <w:r w:rsidRPr="0016498A">
              <w:t>Intention to delete the name of country in the footnote No. 5.521</w:t>
            </w:r>
          </w:p>
        </w:tc>
      </w:tr>
      <w:tr w:rsidR="0016498A" w14:paraId="291CF832" w14:textId="77777777" w:rsidTr="0016498A">
        <w:tc>
          <w:tcPr>
            <w:tcW w:w="3189" w:type="dxa"/>
            <w:vAlign w:val="top"/>
          </w:tcPr>
          <w:p w14:paraId="30D42B65" w14:textId="5B899519" w:rsidR="0016498A" w:rsidRPr="0016498A" w:rsidRDefault="0016498A" w:rsidP="0016498A">
            <w:pPr>
              <w:pStyle w:val="ECCTabletext"/>
            </w:pPr>
            <w:r w:rsidRPr="0016498A">
              <w:t>Italy</w:t>
            </w:r>
          </w:p>
        </w:tc>
        <w:tc>
          <w:tcPr>
            <w:tcW w:w="6590" w:type="dxa"/>
            <w:vAlign w:val="top"/>
          </w:tcPr>
          <w:p w14:paraId="56918EB7" w14:textId="4829B906" w:rsidR="0016498A" w:rsidRPr="0016498A" w:rsidRDefault="0016498A" w:rsidP="0016498A">
            <w:pPr>
              <w:pStyle w:val="ECCTabletext"/>
            </w:pPr>
            <w:r w:rsidRPr="0016498A">
              <w:t>Intention to delete the name of country in the footnote No. 5.314</w:t>
            </w:r>
          </w:p>
        </w:tc>
      </w:tr>
      <w:tr w:rsidR="0016498A" w14:paraId="1AA0A098" w14:textId="77777777" w:rsidTr="0016498A">
        <w:tc>
          <w:tcPr>
            <w:tcW w:w="3189" w:type="dxa"/>
            <w:vAlign w:val="top"/>
          </w:tcPr>
          <w:p w14:paraId="22B6A87E" w14:textId="03ABE5F6" w:rsidR="0016498A" w:rsidRPr="0016498A" w:rsidRDefault="0016498A" w:rsidP="0016498A">
            <w:pPr>
              <w:pStyle w:val="ECCTabletext"/>
            </w:pPr>
            <w:r w:rsidRPr="0016498A">
              <w:t>The Netherlands</w:t>
            </w:r>
          </w:p>
        </w:tc>
        <w:tc>
          <w:tcPr>
            <w:tcW w:w="6590" w:type="dxa"/>
            <w:vAlign w:val="top"/>
          </w:tcPr>
          <w:p w14:paraId="546AA74A" w14:textId="74A1CC7B" w:rsidR="0016498A" w:rsidRPr="0016498A" w:rsidRDefault="0016498A" w:rsidP="0016498A">
            <w:pPr>
              <w:pStyle w:val="ECCTabletext"/>
            </w:pPr>
            <w:r w:rsidRPr="0016498A">
              <w:t>Intention to delete the name of country in the footnotes Nos. 5.291A, 5.316, 5.331</w:t>
            </w:r>
          </w:p>
        </w:tc>
      </w:tr>
      <w:tr w:rsidR="0016498A" w14:paraId="7D68699C" w14:textId="77777777" w:rsidTr="0016498A">
        <w:tc>
          <w:tcPr>
            <w:tcW w:w="3189" w:type="dxa"/>
            <w:vAlign w:val="top"/>
          </w:tcPr>
          <w:p w14:paraId="29F7111C" w14:textId="7E2E7AC6" w:rsidR="0016498A" w:rsidRPr="0016498A" w:rsidRDefault="0016498A" w:rsidP="0016498A">
            <w:pPr>
              <w:pStyle w:val="ECCTabletext"/>
            </w:pPr>
            <w:r w:rsidRPr="0016498A">
              <w:t>Norway</w:t>
            </w:r>
          </w:p>
        </w:tc>
        <w:tc>
          <w:tcPr>
            <w:tcW w:w="6590" w:type="dxa"/>
            <w:vAlign w:val="top"/>
          </w:tcPr>
          <w:p w14:paraId="06581D4B" w14:textId="5828F3F1" w:rsidR="0016498A" w:rsidRPr="0016498A" w:rsidRDefault="0016498A" w:rsidP="0016498A">
            <w:pPr>
              <w:pStyle w:val="ECCTabletext"/>
            </w:pPr>
            <w:r w:rsidRPr="0016498A">
              <w:t>Intention to delete the name of country in the footnote No. 5.291A</w:t>
            </w:r>
          </w:p>
        </w:tc>
      </w:tr>
      <w:tr w:rsidR="0016498A" w14:paraId="7D32DD8B" w14:textId="77777777" w:rsidTr="0016498A">
        <w:tc>
          <w:tcPr>
            <w:tcW w:w="3189" w:type="dxa"/>
            <w:vAlign w:val="top"/>
          </w:tcPr>
          <w:p w14:paraId="7BA549B5" w14:textId="362341B0" w:rsidR="0016498A" w:rsidRPr="0016498A" w:rsidRDefault="0016498A" w:rsidP="0016498A">
            <w:pPr>
              <w:pStyle w:val="ECCTabletext"/>
            </w:pPr>
            <w:r w:rsidRPr="0016498A">
              <w:t>Switzerland, Liechtenstein</w:t>
            </w:r>
          </w:p>
        </w:tc>
        <w:tc>
          <w:tcPr>
            <w:tcW w:w="6590" w:type="dxa"/>
            <w:vAlign w:val="top"/>
          </w:tcPr>
          <w:p w14:paraId="0F099201" w14:textId="019BCE50" w:rsidR="0016498A" w:rsidRPr="0016498A" w:rsidRDefault="0016498A" w:rsidP="0016498A">
            <w:pPr>
              <w:pStyle w:val="ECCTabletext"/>
            </w:pPr>
            <w:r w:rsidRPr="0016498A">
              <w:t>Intention to delete the name of country in the footnote No 5.536B</w:t>
            </w:r>
          </w:p>
        </w:tc>
      </w:tr>
      <w:tr w:rsidR="0016498A" w14:paraId="535C1582" w14:textId="77777777" w:rsidTr="0016498A">
        <w:tc>
          <w:tcPr>
            <w:tcW w:w="3189" w:type="dxa"/>
            <w:vAlign w:val="top"/>
          </w:tcPr>
          <w:p w14:paraId="236A0BA5" w14:textId="51469094" w:rsidR="0016498A" w:rsidRPr="0016498A" w:rsidRDefault="0016498A" w:rsidP="0016498A">
            <w:pPr>
              <w:pStyle w:val="ECCTabletext"/>
            </w:pPr>
            <w:r w:rsidRPr="0016498A">
              <w:t>Ukraine</w:t>
            </w:r>
          </w:p>
        </w:tc>
        <w:tc>
          <w:tcPr>
            <w:tcW w:w="6590" w:type="dxa"/>
            <w:vAlign w:val="top"/>
          </w:tcPr>
          <w:p w14:paraId="364D6D04" w14:textId="1B255C7B" w:rsidR="0016498A" w:rsidRPr="0016498A" w:rsidRDefault="0016498A" w:rsidP="0016498A">
            <w:pPr>
              <w:pStyle w:val="ECCTabletext"/>
            </w:pPr>
            <w:r w:rsidRPr="0016498A">
              <w:t>Intention to delete the name of country in the footnotes Nos. 5.98, 5.256A, 5.362B</w:t>
            </w:r>
          </w:p>
        </w:tc>
      </w:tr>
    </w:tbl>
    <w:p w14:paraId="63C008B1" w14:textId="77777777" w:rsidR="0016498A" w:rsidRPr="003B3721" w:rsidRDefault="0016498A" w:rsidP="003B3721">
      <w:pPr>
        <w:pStyle w:val="ECCParagraph"/>
      </w:pPr>
    </w:p>
    <w:p w14:paraId="125ED4E6" w14:textId="77777777" w:rsidR="00D96D5C" w:rsidRPr="003B3721" w:rsidRDefault="00D96D5C" w:rsidP="003A68D5">
      <w:pPr>
        <w:pStyle w:val="ECCParagraph"/>
      </w:pPr>
    </w:p>
    <w:sectPr w:rsidR="00D96D5C" w:rsidRPr="003B3721" w:rsidSect="0016498A">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69EC2" w14:textId="77777777" w:rsidR="0016498A" w:rsidRDefault="0016498A" w:rsidP="00D0121B">
      <w:r>
        <w:separator/>
      </w:r>
    </w:p>
    <w:p w14:paraId="1F953DA3" w14:textId="77777777" w:rsidR="0016498A" w:rsidRDefault="0016498A"/>
    <w:p w14:paraId="3B6A62CB" w14:textId="77777777" w:rsidR="0016498A" w:rsidRDefault="0016498A"/>
  </w:endnote>
  <w:endnote w:type="continuationSeparator" w:id="0">
    <w:p w14:paraId="32E3A738" w14:textId="77777777" w:rsidR="0016498A" w:rsidRDefault="0016498A" w:rsidP="00D0121B">
      <w:r>
        <w:continuationSeparator/>
      </w:r>
    </w:p>
    <w:p w14:paraId="6292E7FB" w14:textId="77777777" w:rsidR="0016498A" w:rsidRDefault="0016498A"/>
    <w:p w14:paraId="38DA83D1" w14:textId="77777777" w:rsidR="0016498A" w:rsidRDefault="00164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Times New Roman"/>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4" w14:textId="77777777" w:rsidR="0016498A" w:rsidRDefault="0016498A">
    <w:pPr>
      <w:spacing w:before="0" w:after="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5" w14:textId="77777777" w:rsidR="0016498A" w:rsidRDefault="0016498A">
    <w:pPr>
      <w:spacing w:before="0"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8" w14:textId="77777777" w:rsidR="0016498A" w:rsidRDefault="0016498A">
    <w:pPr>
      <w:spacing w:before="0"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3AE273" w14:textId="77777777" w:rsidR="0016498A" w:rsidRDefault="0016498A" w:rsidP="00D0121B">
      <w:r>
        <w:separator/>
      </w:r>
    </w:p>
    <w:p w14:paraId="450E3BE8" w14:textId="77777777" w:rsidR="0016498A" w:rsidRDefault="0016498A"/>
    <w:p w14:paraId="4E1CFCDC" w14:textId="77777777" w:rsidR="0016498A" w:rsidRDefault="0016498A"/>
  </w:footnote>
  <w:footnote w:type="continuationSeparator" w:id="0">
    <w:p w14:paraId="08C4FAF2" w14:textId="77777777" w:rsidR="0016498A" w:rsidRDefault="0016498A" w:rsidP="00D0121B">
      <w:r>
        <w:continuationSeparator/>
      </w:r>
    </w:p>
    <w:p w14:paraId="07DBB936" w14:textId="77777777" w:rsidR="0016498A" w:rsidRDefault="0016498A"/>
    <w:p w14:paraId="135CEEF0" w14:textId="77777777" w:rsidR="0016498A" w:rsidRDefault="0016498A"/>
  </w:footnote>
  <w:footnote w:id="1">
    <w:p w14:paraId="02FA987F" w14:textId="60482D6B" w:rsidR="00A20F6E" w:rsidRPr="00A20F6E" w:rsidRDefault="00A20F6E">
      <w:pPr>
        <w:pStyle w:val="FootnoteText"/>
        <w:rPr>
          <w:lang w:val="en-GB"/>
        </w:rPr>
      </w:pPr>
      <w:r>
        <w:rPr>
          <w:rStyle w:val="FootnoteReference"/>
        </w:rPr>
        <w:footnoteRef/>
      </w:r>
      <w:r w:rsidRPr="00A20F6E">
        <w:rPr>
          <w:lang w:val="en-GB"/>
        </w:rPr>
        <w:t xml:space="preserve"> This </w:t>
      </w:r>
      <w:r>
        <w:rPr>
          <w:lang w:val="en-GB"/>
        </w:rPr>
        <w:t>list is developed for inform</w:t>
      </w:r>
      <w:r w:rsidRPr="00A20F6E">
        <w:rPr>
          <w:lang w:val="en-GB"/>
        </w:rPr>
        <w:t>ation</w:t>
      </w:r>
      <w:r>
        <w:t xml:space="preserve"> only</w:t>
      </w:r>
      <w:bookmarkStart w:id="6" w:name="_GoBack"/>
      <w:bookmarkEnd w:id="6"/>
      <w:r w:rsidRPr="00A20F6E">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2" w14:textId="4FD52288" w:rsidR="0016498A" w:rsidRDefault="0016498A" w:rsidP="003A68D5">
    <w:pPr>
      <w:pStyle w:val="ECCpageHeader"/>
    </w:pPr>
    <w:r w:rsidRPr="003771D5">
      <w:t xml:space="preserve">CEPT Brief on AI </w:t>
    </w:r>
    <w:r>
      <w:t xml:space="preserve">8 - </w:t>
    </w:r>
    <w:r w:rsidRPr="005611D0">
      <w:t xml:space="preserve">Page </w:t>
    </w:r>
    <w:r w:rsidRPr="005611D0">
      <w:fldChar w:fldCharType="begin"/>
    </w:r>
    <w:r w:rsidRPr="005611D0">
      <w:instrText xml:space="preserve"> PAGE  \* Arabic  \* MERGEFORMAT </w:instrText>
    </w:r>
    <w:r w:rsidRPr="005611D0">
      <w:fldChar w:fldCharType="separate"/>
    </w:r>
    <w:r w:rsidR="00A20F6E">
      <w:rPr>
        <w:noProof/>
      </w:rPr>
      <w:t>22</w:t>
    </w:r>
    <w:r w:rsidRPr="005611D0">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3" w14:textId="3E9AA2F5" w:rsidR="0016498A" w:rsidRDefault="0016498A" w:rsidP="003A68D5">
    <w:pPr>
      <w:pStyle w:val="ECCpageHeader"/>
    </w:pPr>
    <w:r>
      <w:tab/>
    </w:r>
    <w:r>
      <w:tab/>
    </w:r>
    <w:r>
      <w:t xml:space="preserve">CEPT Brief on AI 8 - </w:t>
    </w:r>
    <w:r w:rsidRPr="005611D0">
      <w:t xml:space="preserve">Page </w:t>
    </w:r>
    <w:r w:rsidRPr="005611D0">
      <w:fldChar w:fldCharType="begin"/>
    </w:r>
    <w:r>
      <w:instrText xml:space="preserve"> PAGE  \* Arabic  \* MERGEFORMAT </w:instrText>
    </w:r>
    <w:r w:rsidRPr="005611D0">
      <w:fldChar w:fldCharType="separate"/>
    </w:r>
    <w:r w:rsidR="00A20F6E">
      <w:rPr>
        <w:noProof/>
      </w:rPr>
      <w:t>23</w:t>
    </w:r>
    <w:r w:rsidRPr="005611D0">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F5806" w14:textId="77777777" w:rsidR="0016498A" w:rsidRDefault="0016498A" w:rsidP="003A68D5">
    <w:pPr>
      <w:pStyle w:val="ECCpageHeader"/>
    </w:pPr>
    <w:r w:rsidRPr="008742E3">
      <w:rPr>
        <w:noProof/>
        <w:lang w:val="en-GB" w:eastAsia="en-GB"/>
      </w:rPr>
      <w:drawing>
        <wp:inline distT="0" distB="0" distL="0" distR="0" wp14:anchorId="17EF5809" wp14:editId="17EF580A">
          <wp:extent cx="889000" cy="889000"/>
          <wp:effectExtent l="0" t="0" r="6350" b="6350"/>
          <wp:docPr id="2"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inline>
      </w:drawing>
    </w:r>
    <w:r>
      <w:tab/>
    </w:r>
    <w:r>
      <w:tab/>
    </w:r>
    <w:r w:rsidRPr="008742E3">
      <w:rPr>
        <w:noProof/>
        <w:lang w:val="en-GB" w:eastAsia="en-GB"/>
      </w:rPr>
      <w:drawing>
        <wp:inline distT="0" distB="0" distL="0" distR="0" wp14:anchorId="17EF580B" wp14:editId="17EF580C">
          <wp:extent cx="1461770" cy="546100"/>
          <wp:effectExtent l="0" t="0" r="5080" b="6350"/>
          <wp:docPr id="1"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inline>
      </w:drawing>
    </w:r>
  </w:p>
  <w:p w14:paraId="17EF5807" w14:textId="77777777" w:rsidR="0016498A" w:rsidRPr="005611D0" w:rsidRDefault="0016498A" w:rsidP="003771D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F665A4"/>
    <w:lvl w:ilvl="0">
      <w:start w:val="1"/>
      <w:numFmt w:val="decimal"/>
      <w:lvlText w:val="%1."/>
      <w:lvlJc w:val="left"/>
      <w:pPr>
        <w:tabs>
          <w:tab w:val="num" w:pos="1492"/>
        </w:tabs>
        <w:ind w:left="1492" w:hanging="360"/>
      </w:pPr>
    </w:lvl>
  </w:abstractNum>
  <w:abstractNum w:abstractNumId="1">
    <w:nsid w:val="FFFFFF7D"/>
    <w:multiLevelType w:val="singleLevel"/>
    <w:tmpl w:val="D0DC41BC"/>
    <w:lvl w:ilvl="0">
      <w:start w:val="1"/>
      <w:numFmt w:val="decimal"/>
      <w:lvlText w:val="%1."/>
      <w:lvlJc w:val="left"/>
      <w:pPr>
        <w:tabs>
          <w:tab w:val="num" w:pos="1209"/>
        </w:tabs>
        <w:ind w:left="1209" w:hanging="360"/>
      </w:pPr>
    </w:lvl>
  </w:abstractNum>
  <w:abstractNum w:abstractNumId="2">
    <w:nsid w:val="FFFFFF7E"/>
    <w:multiLevelType w:val="singleLevel"/>
    <w:tmpl w:val="FEB40020"/>
    <w:lvl w:ilvl="0">
      <w:start w:val="1"/>
      <w:numFmt w:val="decimal"/>
      <w:lvlText w:val="%1."/>
      <w:lvlJc w:val="left"/>
      <w:pPr>
        <w:tabs>
          <w:tab w:val="num" w:pos="926"/>
        </w:tabs>
        <w:ind w:left="926" w:hanging="360"/>
      </w:pPr>
    </w:lvl>
  </w:abstractNum>
  <w:abstractNum w:abstractNumId="3">
    <w:nsid w:val="FFFFFF7F"/>
    <w:multiLevelType w:val="singleLevel"/>
    <w:tmpl w:val="6B449D98"/>
    <w:lvl w:ilvl="0">
      <w:start w:val="1"/>
      <w:numFmt w:val="decimal"/>
      <w:lvlText w:val="%1."/>
      <w:lvlJc w:val="left"/>
      <w:pPr>
        <w:tabs>
          <w:tab w:val="num" w:pos="643"/>
        </w:tabs>
        <w:ind w:left="643" w:hanging="360"/>
      </w:pPr>
    </w:lvl>
  </w:abstractNum>
  <w:abstractNum w:abstractNumId="4">
    <w:nsid w:val="FFFFFF80"/>
    <w:multiLevelType w:val="singleLevel"/>
    <w:tmpl w:val="259670E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26A18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D348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134F58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DD25076"/>
    <w:lvl w:ilvl="0">
      <w:start w:val="1"/>
      <w:numFmt w:val="decimal"/>
      <w:lvlText w:val="%1."/>
      <w:lvlJc w:val="left"/>
      <w:pPr>
        <w:tabs>
          <w:tab w:val="num" w:pos="360"/>
        </w:tabs>
        <w:ind w:left="360" w:hanging="360"/>
      </w:pPr>
    </w:lvl>
  </w:abstractNum>
  <w:abstractNum w:abstractNumId="9">
    <w:nsid w:val="FFFFFF89"/>
    <w:multiLevelType w:val="singleLevel"/>
    <w:tmpl w:val="447A80D6"/>
    <w:lvl w:ilvl="0">
      <w:start w:val="1"/>
      <w:numFmt w:val="bullet"/>
      <w:lvlText w:val=""/>
      <w:lvlJc w:val="left"/>
      <w:pPr>
        <w:tabs>
          <w:tab w:val="num" w:pos="360"/>
        </w:tabs>
        <w:ind w:left="360" w:hanging="360"/>
      </w:pPr>
      <w:rPr>
        <w:rFonts w:ascii="Symbol" w:hAnsi="Symbol" w:hint="default"/>
      </w:rPr>
    </w:lvl>
  </w:abstractNum>
  <w:abstractNum w:abstractNumId="10">
    <w:nsid w:val="0FEB4A7C"/>
    <w:multiLevelType w:val="hybridMultilevel"/>
    <w:tmpl w:val="D4CE751E"/>
    <w:lvl w:ilvl="0" w:tplc="262E1D92">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50C2CA7"/>
    <w:multiLevelType w:val="hybridMultilevel"/>
    <w:tmpl w:val="6466F33C"/>
    <w:lvl w:ilvl="0" w:tplc="34ECD016">
      <w:start w:val="4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0A87A02"/>
    <w:multiLevelType w:val="hybridMultilevel"/>
    <w:tmpl w:val="248209E6"/>
    <w:lvl w:ilvl="0" w:tplc="048CDB92">
      <w:start w:val="1"/>
      <w:numFmt w:val="bullet"/>
      <w:pStyle w:val="ECCBulletsLv2"/>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3">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A0A7C33"/>
    <w:multiLevelType w:val="hybridMultilevel"/>
    <w:tmpl w:val="AAAAB0FA"/>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31D2CAF"/>
    <w:multiLevelType w:val="multilevel"/>
    <w:tmpl w:val="F5CC330C"/>
    <w:lvl w:ilvl="0">
      <w:start w:val="1"/>
      <w:numFmt w:val="decimal"/>
      <w:pStyle w:val="ECCNumberedList"/>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6">
    <w:nsid w:val="3D163F7A"/>
    <w:multiLevelType w:val="multilevel"/>
    <w:tmpl w:val="AC3C20F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9BE4C9A"/>
    <w:multiLevelType w:val="multilevel"/>
    <w:tmpl w:val="13E206D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4F053B62"/>
    <w:multiLevelType w:val="hybridMultilevel"/>
    <w:tmpl w:val="8BDCE724"/>
    <w:lvl w:ilvl="0" w:tplc="14BA8AE8">
      <w:start w:val="1"/>
      <w:numFmt w:val="bullet"/>
      <w:lvlText w:val=""/>
      <w:lvlJc w:val="left"/>
      <w:pPr>
        <w:ind w:left="36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2"/>
  </w:num>
  <w:num w:numId="4">
    <w:abstractNumId w:val="18"/>
  </w:num>
  <w:num w:numId="5">
    <w:abstractNumId w:val="15"/>
  </w:num>
  <w:num w:numId="6">
    <w:abstractNumId w:val="17"/>
  </w:num>
  <w:num w:numId="7">
    <w:abstractNumId w:val="16"/>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9"/>
  </w:num>
  <w:num w:numId="21">
    <w:abstractNumId w:val="11"/>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TOŠ Stanislav">
    <w15:presenceInfo w15:providerId="AD" w15:userId="S-1-5-21-2298614816-895295666-3633428981-1726"/>
  </w15:person>
  <w15:person w15:author="Karel Antoušek">
    <w15:presenceInfo w15:providerId="None" w15:userId="Karel Antou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NotTrackFormatting/>
  <w:documentProtection w:formatting="1" w:enforcement="1" w:cryptProviderType="rsaFull" w:cryptAlgorithmClass="hash" w:cryptAlgorithmType="typeAny" w:cryptAlgorithmSid="4" w:cryptSpinCount="100000" w:hash="jvmSElYgadzFuKEKMJcZ3GhQdz8=" w:salt="zwvDdlcyOk+9V2P5Cyi/7g=="/>
  <w:autoFormatOverride/>
  <w:styleLockTheme/>
  <w:defaultTabStop w:val="567"/>
  <w:hyphenationZone w:val="425"/>
  <w:evenAndOddHeaders/>
  <w:characterSpacingControl w:val="doNotCompress"/>
  <w:hdrShapeDefaults>
    <o:shapedefaults v:ext="edit" spidmax="8193">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A1"/>
    <w:rsid w:val="00006FED"/>
    <w:rsid w:val="000254AF"/>
    <w:rsid w:val="00035EBA"/>
    <w:rsid w:val="00041561"/>
    <w:rsid w:val="00041A18"/>
    <w:rsid w:val="00051E26"/>
    <w:rsid w:val="00061762"/>
    <w:rsid w:val="00062CB1"/>
    <w:rsid w:val="00067793"/>
    <w:rsid w:val="000701A5"/>
    <w:rsid w:val="00080D4D"/>
    <w:rsid w:val="00082DD7"/>
    <w:rsid w:val="00087CD9"/>
    <w:rsid w:val="00095620"/>
    <w:rsid w:val="00097D7A"/>
    <w:rsid w:val="000A3940"/>
    <w:rsid w:val="000A6285"/>
    <w:rsid w:val="000B5026"/>
    <w:rsid w:val="000C028F"/>
    <w:rsid w:val="000D1710"/>
    <w:rsid w:val="000D7A37"/>
    <w:rsid w:val="000E42F5"/>
    <w:rsid w:val="000F0594"/>
    <w:rsid w:val="000F1620"/>
    <w:rsid w:val="000F24F5"/>
    <w:rsid w:val="001006CA"/>
    <w:rsid w:val="00100F8B"/>
    <w:rsid w:val="00112079"/>
    <w:rsid w:val="00122C3A"/>
    <w:rsid w:val="001231DA"/>
    <w:rsid w:val="00124206"/>
    <w:rsid w:val="00127B10"/>
    <w:rsid w:val="00127CBA"/>
    <w:rsid w:val="001309E3"/>
    <w:rsid w:val="001471D4"/>
    <w:rsid w:val="00153D36"/>
    <w:rsid w:val="00156826"/>
    <w:rsid w:val="00161F7C"/>
    <w:rsid w:val="0016498A"/>
    <w:rsid w:val="0017456E"/>
    <w:rsid w:val="00183FE0"/>
    <w:rsid w:val="0018553F"/>
    <w:rsid w:val="001951CB"/>
    <w:rsid w:val="001961D7"/>
    <w:rsid w:val="001D15AA"/>
    <w:rsid w:val="001D334F"/>
    <w:rsid w:val="001E5F14"/>
    <w:rsid w:val="0020079A"/>
    <w:rsid w:val="0020250F"/>
    <w:rsid w:val="00210302"/>
    <w:rsid w:val="00220194"/>
    <w:rsid w:val="00226070"/>
    <w:rsid w:val="00241F8E"/>
    <w:rsid w:val="00256148"/>
    <w:rsid w:val="002620A2"/>
    <w:rsid w:val="0027048A"/>
    <w:rsid w:val="00274F84"/>
    <w:rsid w:val="0028060B"/>
    <w:rsid w:val="0028120C"/>
    <w:rsid w:val="00285B34"/>
    <w:rsid w:val="00293920"/>
    <w:rsid w:val="00295827"/>
    <w:rsid w:val="00295F16"/>
    <w:rsid w:val="002A54B2"/>
    <w:rsid w:val="002B2A43"/>
    <w:rsid w:val="002C5C63"/>
    <w:rsid w:val="002D1FA9"/>
    <w:rsid w:val="002D3099"/>
    <w:rsid w:val="002D50A3"/>
    <w:rsid w:val="002D53AE"/>
    <w:rsid w:val="002D6680"/>
    <w:rsid w:val="002E04E5"/>
    <w:rsid w:val="002E786C"/>
    <w:rsid w:val="002F1E6A"/>
    <w:rsid w:val="003031DA"/>
    <w:rsid w:val="00304343"/>
    <w:rsid w:val="00305865"/>
    <w:rsid w:val="00307A79"/>
    <w:rsid w:val="003144A9"/>
    <w:rsid w:val="00322E6A"/>
    <w:rsid w:val="003240AD"/>
    <w:rsid w:val="0032639A"/>
    <w:rsid w:val="0032740A"/>
    <w:rsid w:val="003314A0"/>
    <w:rsid w:val="003419EF"/>
    <w:rsid w:val="00360438"/>
    <w:rsid w:val="00361E54"/>
    <w:rsid w:val="003771D5"/>
    <w:rsid w:val="0038358E"/>
    <w:rsid w:val="00391A01"/>
    <w:rsid w:val="00396617"/>
    <w:rsid w:val="003A5711"/>
    <w:rsid w:val="003A68D5"/>
    <w:rsid w:val="003B3721"/>
    <w:rsid w:val="003B7070"/>
    <w:rsid w:val="003C3929"/>
    <w:rsid w:val="003C5652"/>
    <w:rsid w:val="003C64D9"/>
    <w:rsid w:val="003E465E"/>
    <w:rsid w:val="003E70E0"/>
    <w:rsid w:val="003F37E1"/>
    <w:rsid w:val="003F5E47"/>
    <w:rsid w:val="003F7709"/>
    <w:rsid w:val="00403CE6"/>
    <w:rsid w:val="004070E6"/>
    <w:rsid w:val="004074CC"/>
    <w:rsid w:val="004110CA"/>
    <w:rsid w:val="004123E8"/>
    <w:rsid w:val="00415091"/>
    <w:rsid w:val="0042509E"/>
    <w:rsid w:val="00432875"/>
    <w:rsid w:val="00443482"/>
    <w:rsid w:val="00446E3E"/>
    <w:rsid w:val="00450308"/>
    <w:rsid w:val="00457AD1"/>
    <w:rsid w:val="00462942"/>
    <w:rsid w:val="0046427F"/>
    <w:rsid w:val="00474DC4"/>
    <w:rsid w:val="0048239D"/>
    <w:rsid w:val="00491977"/>
    <w:rsid w:val="0049491B"/>
    <w:rsid w:val="004A1329"/>
    <w:rsid w:val="004A511D"/>
    <w:rsid w:val="004C4A2E"/>
    <w:rsid w:val="004D5EA3"/>
    <w:rsid w:val="004E32E7"/>
    <w:rsid w:val="004E44C8"/>
    <w:rsid w:val="004E53BE"/>
    <w:rsid w:val="004F3F81"/>
    <w:rsid w:val="004F6420"/>
    <w:rsid w:val="004F6CA7"/>
    <w:rsid w:val="005028D4"/>
    <w:rsid w:val="0050347A"/>
    <w:rsid w:val="0050372C"/>
    <w:rsid w:val="00526F53"/>
    <w:rsid w:val="00535050"/>
    <w:rsid w:val="00536F3C"/>
    <w:rsid w:val="0054260E"/>
    <w:rsid w:val="00542FDD"/>
    <w:rsid w:val="00547D19"/>
    <w:rsid w:val="00550D79"/>
    <w:rsid w:val="005559AC"/>
    <w:rsid w:val="00556910"/>
    <w:rsid w:val="00557B5A"/>
    <w:rsid w:val="005611D0"/>
    <w:rsid w:val="0057797A"/>
    <w:rsid w:val="005817E4"/>
    <w:rsid w:val="00594186"/>
    <w:rsid w:val="005A53B8"/>
    <w:rsid w:val="005B1B81"/>
    <w:rsid w:val="005C10EB"/>
    <w:rsid w:val="005D371D"/>
    <w:rsid w:val="005E634C"/>
    <w:rsid w:val="005E7495"/>
    <w:rsid w:val="00607E97"/>
    <w:rsid w:val="00621C12"/>
    <w:rsid w:val="0062407E"/>
    <w:rsid w:val="00630F9D"/>
    <w:rsid w:val="00635A22"/>
    <w:rsid w:val="00642083"/>
    <w:rsid w:val="006454BD"/>
    <w:rsid w:val="0065550D"/>
    <w:rsid w:val="00665364"/>
    <w:rsid w:val="0068085F"/>
    <w:rsid w:val="00682CA0"/>
    <w:rsid w:val="006876A8"/>
    <w:rsid w:val="00687B43"/>
    <w:rsid w:val="006A2935"/>
    <w:rsid w:val="006A2DB2"/>
    <w:rsid w:val="006A323E"/>
    <w:rsid w:val="006A49E3"/>
    <w:rsid w:val="006B1EFD"/>
    <w:rsid w:val="006B7C22"/>
    <w:rsid w:val="006C26A4"/>
    <w:rsid w:val="006D3020"/>
    <w:rsid w:val="006E4888"/>
    <w:rsid w:val="006F0442"/>
    <w:rsid w:val="00703FC0"/>
    <w:rsid w:val="007061B2"/>
    <w:rsid w:val="007160BE"/>
    <w:rsid w:val="00722F65"/>
    <w:rsid w:val="00726836"/>
    <w:rsid w:val="00734A4F"/>
    <w:rsid w:val="00734DA8"/>
    <w:rsid w:val="007423E8"/>
    <w:rsid w:val="007619D9"/>
    <w:rsid w:val="00762BCC"/>
    <w:rsid w:val="00763BA3"/>
    <w:rsid w:val="00765B66"/>
    <w:rsid w:val="00767BB2"/>
    <w:rsid w:val="00780376"/>
    <w:rsid w:val="007823C0"/>
    <w:rsid w:val="00791AAC"/>
    <w:rsid w:val="0079410C"/>
    <w:rsid w:val="0079413F"/>
    <w:rsid w:val="00797D4C"/>
    <w:rsid w:val="007A39E3"/>
    <w:rsid w:val="007B52C8"/>
    <w:rsid w:val="007C0E7E"/>
    <w:rsid w:val="007C5A3B"/>
    <w:rsid w:val="007C6110"/>
    <w:rsid w:val="007D17C5"/>
    <w:rsid w:val="007D52EC"/>
    <w:rsid w:val="007F1CEE"/>
    <w:rsid w:val="00802F59"/>
    <w:rsid w:val="00815F0D"/>
    <w:rsid w:val="00821067"/>
    <w:rsid w:val="00833376"/>
    <w:rsid w:val="00837537"/>
    <w:rsid w:val="00840B8D"/>
    <w:rsid w:val="00853F21"/>
    <w:rsid w:val="0086094D"/>
    <w:rsid w:val="00872382"/>
    <w:rsid w:val="008742E3"/>
    <w:rsid w:val="00885864"/>
    <w:rsid w:val="00892BDB"/>
    <w:rsid w:val="00894E31"/>
    <w:rsid w:val="008A1273"/>
    <w:rsid w:val="008A1315"/>
    <w:rsid w:val="008A38A9"/>
    <w:rsid w:val="008A54FC"/>
    <w:rsid w:val="008B70CD"/>
    <w:rsid w:val="008B7CE5"/>
    <w:rsid w:val="008C2C30"/>
    <w:rsid w:val="008E6109"/>
    <w:rsid w:val="009170EA"/>
    <w:rsid w:val="0092076F"/>
    <w:rsid w:val="009216DD"/>
    <w:rsid w:val="00930439"/>
    <w:rsid w:val="00930E06"/>
    <w:rsid w:val="00931A50"/>
    <w:rsid w:val="00934EA1"/>
    <w:rsid w:val="00937FE5"/>
    <w:rsid w:val="009434C3"/>
    <w:rsid w:val="0094670B"/>
    <w:rsid w:val="0094730E"/>
    <w:rsid w:val="00947A5A"/>
    <w:rsid w:val="00964ECF"/>
    <w:rsid w:val="009770CA"/>
    <w:rsid w:val="00986677"/>
    <w:rsid w:val="009876AF"/>
    <w:rsid w:val="0099421C"/>
    <w:rsid w:val="009A50E3"/>
    <w:rsid w:val="009B0A78"/>
    <w:rsid w:val="009C031E"/>
    <w:rsid w:val="009D3496"/>
    <w:rsid w:val="009D4BA1"/>
    <w:rsid w:val="009D7D5A"/>
    <w:rsid w:val="009E47EB"/>
    <w:rsid w:val="009E4C9C"/>
    <w:rsid w:val="009E6DC3"/>
    <w:rsid w:val="009F3A37"/>
    <w:rsid w:val="009F4295"/>
    <w:rsid w:val="00A02090"/>
    <w:rsid w:val="00A076B5"/>
    <w:rsid w:val="00A139A5"/>
    <w:rsid w:val="00A20C9C"/>
    <w:rsid w:val="00A20F6E"/>
    <w:rsid w:val="00A23870"/>
    <w:rsid w:val="00A27694"/>
    <w:rsid w:val="00A32768"/>
    <w:rsid w:val="00A35247"/>
    <w:rsid w:val="00A504A0"/>
    <w:rsid w:val="00A6011E"/>
    <w:rsid w:val="00A64EB3"/>
    <w:rsid w:val="00A73298"/>
    <w:rsid w:val="00A95ACB"/>
    <w:rsid w:val="00A95DD6"/>
    <w:rsid w:val="00A97942"/>
    <w:rsid w:val="00AA079B"/>
    <w:rsid w:val="00AA086A"/>
    <w:rsid w:val="00AA25F7"/>
    <w:rsid w:val="00AB1C16"/>
    <w:rsid w:val="00AB2EA8"/>
    <w:rsid w:val="00AB3C46"/>
    <w:rsid w:val="00AD7257"/>
    <w:rsid w:val="00AE372A"/>
    <w:rsid w:val="00AF2D0C"/>
    <w:rsid w:val="00B114C3"/>
    <w:rsid w:val="00B16D81"/>
    <w:rsid w:val="00B2563E"/>
    <w:rsid w:val="00B25FE7"/>
    <w:rsid w:val="00B3042F"/>
    <w:rsid w:val="00B30D3B"/>
    <w:rsid w:val="00B432D4"/>
    <w:rsid w:val="00B4439F"/>
    <w:rsid w:val="00B460E4"/>
    <w:rsid w:val="00B576D7"/>
    <w:rsid w:val="00B639AB"/>
    <w:rsid w:val="00B75519"/>
    <w:rsid w:val="00B763E8"/>
    <w:rsid w:val="00B8031B"/>
    <w:rsid w:val="00B80892"/>
    <w:rsid w:val="00B82735"/>
    <w:rsid w:val="00B82927"/>
    <w:rsid w:val="00B92861"/>
    <w:rsid w:val="00B9513D"/>
    <w:rsid w:val="00BA2E30"/>
    <w:rsid w:val="00BA4C65"/>
    <w:rsid w:val="00BA524C"/>
    <w:rsid w:val="00BA7A69"/>
    <w:rsid w:val="00BC13DD"/>
    <w:rsid w:val="00BC3CA5"/>
    <w:rsid w:val="00BD28DF"/>
    <w:rsid w:val="00BD4E12"/>
    <w:rsid w:val="00BD7669"/>
    <w:rsid w:val="00BE2864"/>
    <w:rsid w:val="00BF3831"/>
    <w:rsid w:val="00C03C34"/>
    <w:rsid w:val="00C0561A"/>
    <w:rsid w:val="00C076BF"/>
    <w:rsid w:val="00C10C10"/>
    <w:rsid w:val="00C1190D"/>
    <w:rsid w:val="00C232B2"/>
    <w:rsid w:val="00C27F02"/>
    <w:rsid w:val="00C33A7C"/>
    <w:rsid w:val="00C43ED5"/>
    <w:rsid w:val="00C44519"/>
    <w:rsid w:val="00C4524B"/>
    <w:rsid w:val="00C504F4"/>
    <w:rsid w:val="00C527AF"/>
    <w:rsid w:val="00C559B4"/>
    <w:rsid w:val="00C57E85"/>
    <w:rsid w:val="00C65BB4"/>
    <w:rsid w:val="00C6754C"/>
    <w:rsid w:val="00C8071C"/>
    <w:rsid w:val="00C816CB"/>
    <w:rsid w:val="00C82461"/>
    <w:rsid w:val="00CA07CC"/>
    <w:rsid w:val="00CA4FCE"/>
    <w:rsid w:val="00CA5F8F"/>
    <w:rsid w:val="00CC5A6F"/>
    <w:rsid w:val="00CC71DE"/>
    <w:rsid w:val="00CE271A"/>
    <w:rsid w:val="00CE6FF5"/>
    <w:rsid w:val="00CF5245"/>
    <w:rsid w:val="00D006DE"/>
    <w:rsid w:val="00D0121B"/>
    <w:rsid w:val="00D04BA8"/>
    <w:rsid w:val="00D06479"/>
    <w:rsid w:val="00D06CA9"/>
    <w:rsid w:val="00D076EE"/>
    <w:rsid w:val="00D07B1A"/>
    <w:rsid w:val="00D16A7D"/>
    <w:rsid w:val="00D24CD0"/>
    <w:rsid w:val="00D26D11"/>
    <w:rsid w:val="00D30E46"/>
    <w:rsid w:val="00D42B3C"/>
    <w:rsid w:val="00D50AC8"/>
    <w:rsid w:val="00D65209"/>
    <w:rsid w:val="00D71A78"/>
    <w:rsid w:val="00D83077"/>
    <w:rsid w:val="00D904D5"/>
    <w:rsid w:val="00D96D5C"/>
    <w:rsid w:val="00DA0026"/>
    <w:rsid w:val="00DA4748"/>
    <w:rsid w:val="00DA570E"/>
    <w:rsid w:val="00DB3C4F"/>
    <w:rsid w:val="00DC31C8"/>
    <w:rsid w:val="00DC6B56"/>
    <w:rsid w:val="00DD6CE9"/>
    <w:rsid w:val="00DE2661"/>
    <w:rsid w:val="00DE3091"/>
    <w:rsid w:val="00DF0746"/>
    <w:rsid w:val="00DF2C67"/>
    <w:rsid w:val="00DF3AE2"/>
    <w:rsid w:val="00DF7D21"/>
    <w:rsid w:val="00E002FC"/>
    <w:rsid w:val="00E01513"/>
    <w:rsid w:val="00E0165F"/>
    <w:rsid w:val="00E059C5"/>
    <w:rsid w:val="00E06B29"/>
    <w:rsid w:val="00E06C22"/>
    <w:rsid w:val="00E1602C"/>
    <w:rsid w:val="00E26BAC"/>
    <w:rsid w:val="00E373EF"/>
    <w:rsid w:val="00E42785"/>
    <w:rsid w:val="00E4781B"/>
    <w:rsid w:val="00E51F8B"/>
    <w:rsid w:val="00E60351"/>
    <w:rsid w:val="00E608C3"/>
    <w:rsid w:val="00E62531"/>
    <w:rsid w:val="00E71AE7"/>
    <w:rsid w:val="00E752E6"/>
    <w:rsid w:val="00E76FEF"/>
    <w:rsid w:val="00E84DD3"/>
    <w:rsid w:val="00E97060"/>
    <w:rsid w:val="00EA6088"/>
    <w:rsid w:val="00EC1A2C"/>
    <w:rsid w:val="00EC3B43"/>
    <w:rsid w:val="00EF08A0"/>
    <w:rsid w:val="00F0697D"/>
    <w:rsid w:val="00F07B9F"/>
    <w:rsid w:val="00F10E1F"/>
    <w:rsid w:val="00F212EB"/>
    <w:rsid w:val="00F268C0"/>
    <w:rsid w:val="00F34618"/>
    <w:rsid w:val="00F42162"/>
    <w:rsid w:val="00F465D3"/>
    <w:rsid w:val="00F55D2C"/>
    <w:rsid w:val="00F56F06"/>
    <w:rsid w:val="00F6198E"/>
    <w:rsid w:val="00F61D22"/>
    <w:rsid w:val="00F655BC"/>
    <w:rsid w:val="00F73815"/>
    <w:rsid w:val="00F7770D"/>
    <w:rsid w:val="00F85984"/>
    <w:rsid w:val="00F868C9"/>
    <w:rsid w:val="00F93115"/>
    <w:rsid w:val="00F97DAD"/>
    <w:rsid w:val="00FA2807"/>
    <w:rsid w:val="00FA5792"/>
    <w:rsid w:val="00FA63DC"/>
    <w:rsid w:val="00FB200D"/>
    <w:rsid w:val="00FB57DA"/>
    <w:rsid w:val="00FE21B8"/>
    <w:rsid w:val="00FE2896"/>
    <w:rsid w:val="00FE3139"/>
    <w:rsid w:val="00FE4A58"/>
    <w:rsid w:val="00FE7EEC"/>
    <w:rsid w:val="00FF3A54"/>
    <w:rsid w:val="00FF7C4E"/>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7b6c58,#887e6e,#b0a696"/>
    </o:shapedefaults>
    <o:shapelayout v:ext="edit">
      <o:idmap v:ext="edit" data="1"/>
    </o:shapelayout>
  </w:shapeDefaults>
  <w:decimalSymbol w:val=","/>
  <w:listSeparator w:val=";"/>
  <w14:docId w14:val="17EF5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da-DK" w:eastAsia="en-US" w:bidi="ar-SA"/>
      </w:rPr>
    </w:rPrDefault>
    <w:pPrDefault>
      <w:pPr>
        <w:spacing w:before="60" w:after="12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35"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qFormat="1"/>
    <w:lsdException w:name="Subtle Reference" w:semiHidden="0" w:uiPriority="31" w:unhideWhenUsed="0" w:qFormat="1"/>
    <w:lsdException w:name="Intense Reference" w:locked="0"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4A511D"/>
    <w:pPr>
      <w:shd w:val="clear" w:color="FFFFFF" w:themeColor="background1" w:fill="auto"/>
      <w:spacing w:after="240"/>
      <w:jc w:val="both"/>
      <w:textboxTightWrap w:val="lastLineOnly"/>
    </w:pPr>
    <w:rPr>
      <w:rFonts w:eastAsia="Calibri"/>
      <w:szCs w:val="22"/>
      <w:lang w:val="en-GB"/>
    </w:rPr>
  </w:style>
  <w:style w:type="paragraph" w:styleId="Heading1">
    <w:name w:val="heading 1"/>
    <w:aliases w:val="ECC Heading 1"/>
    <w:next w:val="ECCParagraph"/>
    <w:uiPriority w:val="99"/>
    <w:qFormat/>
    <w:rsid w:val="00E4781B"/>
    <w:pPr>
      <w:keepNext/>
      <w:numPr>
        <w:numId w:val="7"/>
      </w:numPr>
      <w:spacing w:before="600" w:after="240"/>
      <w:outlineLvl w:val="0"/>
    </w:pPr>
    <w:rPr>
      <w:rFonts w:cs="Arial"/>
      <w:b/>
      <w:bCs/>
      <w:caps/>
      <w:color w:val="D2232A"/>
      <w:kern w:val="32"/>
      <w:szCs w:val="32"/>
    </w:rPr>
  </w:style>
  <w:style w:type="paragraph" w:styleId="Heading2">
    <w:name w:val="heading 2"/>
    <w:aliases w:val="ECC Heading 2"/>
    <w:next w:val="Normal"/>
    <w:uiPriority w:val="99"/>
    <w:qFormat/>
    <w:rsid w:val="00E4781B"/>
    <w:pPr>
      <w:keepNext/>
      <w:numPr>
        <w:ilvl w:val="1"/>
        <w:numId w:val="7"/>
      </w:numPr>
      <w:spacing w:before="480" w:after="240"/>
      <w:outlineLvl w:val="1"/>
    </w:pPr>
    <w:rPr>
      <w:rFonts w:cs="Arial"/>
      <w:b/>
      <w:bCs/>
      <w:iCs/>
      <w:caps/>
      <w:szCs w:val="28"/>
    </w:rPr>
  </w:style>
  <w:style w:type="paragraph" w:styleId="Heading3">
    <w:name w:val="heading 3"/>
    <w:aliases w:val="ECC Heading 3"/>
    <w:next w:val="Normal"/>
    <w:uiPriority w:val="99"/>
    <w:qFormat/>
    <w:rsid w:val="008742E3"/>
    <w:pPr>
      <w:keepNext/>
      <w:numPr>
        <w:ilvl w:val="2"/>
        <w:numId w:val="7"/>
      </w:numPr>
      <w:spacing w:before="360"/>
      <w:outlineLvl w:val="2"/>
    </w:pPr>
    <w:rPr>
      <w:rFonts w:cs="Arial"/>
      <w:b/>
      <w:bCs/>
      <w:szCs w:val="26"/>
    </w:rPr>
  </w:style>
  <w:style w:type="paragraph" w:styleId="Heading4">
    <w:name w:val="heading 4"/>
    <w:aliases w:val="ECC Heading 4"/>
    <w:next w:val="Normal"/>
    <w:uiPriority w:val="99"/>
    <w:qFormat/>
    <w:rsid w:val="008742E3"/>
    <w:pPr>
      <w:numPr>
        <w:ilvl w:val="3"/>
        <w:numId w:val="7"/>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7"/>
      </w:numPr>
      <w:spacing w:before="240" w:after="60"/>
      <w:outlineLvl w:val="4"/>
    </w:pPr>
    <w:rPr>
      <w:b/>
      <w:bCs/>
      <w:i/>
      <w:iCs/>
      <w:sz w:val="26"/>
      <w:szCs w:val="26"/>
    </w:rPr>
  </w:style>
  <w:style w:type="paragraph" w:styleId="Heading6">
    <w:name w:val="heading 6"/>
    <w:basedOn w:val="Normal"/>
    <w:next w:val="Normal"/>
    <w:semiHidden/>
    <w:qFormat/>
    <w:locked/>
    <w:rsid w:val="009E47EB"/>
    <w:pPr>
      <w:numPr>
        <w:ilvl w:val="5"/>
        <w:numId w:val="7"/>
      </w:numPr>
      <w:spacing w:before="240" w:after="60"/>
      <w:outlineLvl w:val="5"/>
    </w:pPr>
    <w:rPr>
      <w:b/>
      <w:bCs/>
      <w:sz w:val="22"/>
    </w:rPr>
  </w:style>
  <w:style w:type="paragraph" w:styleId="Heading7">
    <w:name w:val="heading 7"/>
    <w:basedOn w:val="Normal"/>
    <w:next w:val="Normal"/>
    <w:semiHidden/>
    <w:qFormat/>
    <w:locked/>
    <w:rsid w:val="009E47EB"/>
    <w:pPr>
      <w:numPr>
        <w:ilvl w:val="6"/>
        <w:numId w:val="7"/>
      </w:numPr>
      <w:spacing w:before="240" w:after="60"/>
      <w:outlineLvl w:val="6"/>
    </w:pPr>
    <w:rPr>
      <w:sz w:val="24"/>
    </w:rPr>
  </w:style>
  <w:style w:type="paragraph" w:styleId="Heading8">
    <w:name w:val="heading 8"/>
    <w:basedOn w:val="Normal"/>
    <w:next w:val="Normal"/>
    <w:semiHidden/>
    <w:qFormat/>
    <w:locked/>
    <w:rsid w:val="009E47EB"/>
    <w:pPr>
      <w:numPr>
        <w:ilvl w:val="7"/>
        <w:numId w:val="7"/>
      </w:numPr>
      <w:spacing w:before="240" w:after="60"/>
      <w:outlineLvl w:val="7"/>
    </w:pPr>
    <w:rPr>
      <w:i/>
      <w:iCs/>
      <w:sz w:val="24"/>
    </w:rPr>
  </w:style>
  <w:style w:type="paragraph" w:styleId="Heading9">
    <w:name w:val="heading 9"/>
    <w:basedOn w:val="Normal"/>
    <w:next w:val="Normal"/>
    <w:semiHidden/>
    <w:qFormat/>
    <w:locked/>
    <w:rsid w:val="009E47EB"/>
    <w:pPr>
      <w:numPr>
        <w:ilvl w:val="8"/>
        <w:numId w:val="7"/>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ECCParagraph"/>
    <w:qFormat/>
    <w:rsid w:val="00220194"/>
    <w:pPr>
      <w:numPr>
        <w:numId w:val="8"/>
      </w:numPr>
      <w:tabs>
        <w:tab w:val="left" w:pos="340"/>
      </w:tabs>
      <w:spacing w:after="120"/>
      <w:ind w:left="340" w:hanging="340"/>
    </w:pPr>
  </w:style>
  <w:style w:type="paragraph" w:customStyle="1" w:styleId="ECCHeadingnonumbering">
    <w:name w:val="ECC Heading no numbering"/>
    <w:basedOn w:val="Heading1"/>
    <w:rsid w:val="00853F21"/>
    <w:pPr>
      <w:numPr>
        <w:numId w:val="0"/>
      </w:numPr>
      <w:tabs>
        <w:tab w:val="left" w:pos="0"/>
        <w:tab w:val="center" w:pos="4820"/>
        <w:tab w:val="right" w:pos="9639"/>
      </w:tabs>
    </w:pPr>
    <w:rPr>
      <w:rFonts w:eastAsia="Calibri"/>
    </w:r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ECCParagraph"/>
    <w:rsid w:val="00DD6CE9"/>
    <w:pPr>
      <w:keepNext/>
      <w:pageBreakBefore/>
      <w:numPr>
        <w:numId w:val="2"/>
      </w:numPr>
    </w:pPr>
    <w:rPr>
      <w:b/>
      <w:caps/>
      <w:color w:val="D2232A"/>
    </w:rPr>
  </w:style>
  <w:style w:type="paragraph" w:styleId="TOC1">
    <w:name w:val="toc 1"/>
    <w:aliases w:val="ECC Index 1"/>
    <w:basedOn w:val="ECCParagraph"/>
    <w:next w:val="ECCEditorsNote"/>
    <w:link w:val="TOC1Char"/>
    <w:uiPriority w:val="2"/>
    <w:unhideWhenUsed/>
    <w:qFormat/>
    <w:rsid w:val="00E4781B"/>
    <w:pPr>
      <w:tabs>
        <w:tab w:val="left" w:pos="400"/>
        <w:tab w:val="right" w:leader="dot" w:pos="9629"/>
      </w:tabs>
      <w:spacing w:after="100"/>
      <w:jc w:val="left"/>
    </w:pPr>
    <w:rPr>
      <w:b/>
      <w:szCs w:val="20"/>
      <w:lang w:val="da-DK"/>
    </w:rPr>
  </w:style>
  <w:style w:type="paragraph" w:styleId="FootnoteText">
    <w:name w:val="footnote text"/>
    <w:aliases w:val="ECC Footnote"/>
    <w:basedOn w:val="Normal"/>
    <w:link w:val="FootnoteTextChar"/>
    <w:rsid w:val="00E4781B"/>
    <w:pPr>
      <w:tabs>
        <w:tab w:val="left" w:pos="284"/>
      </w:tabs>
      <w:spacing w:after="0"/>
      <w:ind w:left="284" w:hanging="284"/>
      <w:jc w:val="left"/>
    </w:pPr>
    <w:rPr>
      <w:sz w:val="16"/>
      <w:szCs w:val="16"/>
      <w:lang w:val="da-DK"/>
      <w14:cntxtAlts/>
    </w:rPr>
  </w:style>
  <w:style w:type="paragraph" w:styleId="TOC2">
    <w:name w:val="toc 2"/>
    <w:aliases w:val="ECC Index 2"/>
    <w:basedOn w:val="ECCParagraph"/>
    <w:next w:val="ECCEditorsNote"/>
    <w:uiPriority w:val="99"/>
    <w:unhideWhenUsed/>
    <w:qFormat/>
    <w:rsid w:val="00E4781B"/>
    <w:pPr>
      <w:tabs>
        <w:tab w:val="left" w:pos="880"/>
        <w:tab w:val="right" w:leader="dot" w:pos="9629"/>
      </w:tabs>
      <w:spacing w:after="100"/>
      <w:ind w:left="200"/>
      <w:jc w:val="left"/>
    </w:pPr>
    <w:rPr>
      <w:szCs w:val="20"/>
      <w:lang w:val="da-DK"/>
    </w:rPr>
  </w:style>
  <w:style w:type="paragraph" w:styleId="TOC3">
    <w:name w:val="toc 3"/>
    <w:aliases w:val="ECC Index 3"/>
    <w:basedOn w:val="ECCParagraph"/>
    <w:next w:val="ECCEditorsNote"/>
    <w:uiPriority w:val="2"/>
    <w:unhideWhenUsed/>
    <w:qFormat/>
    <w:rsid w:val="00E4781B"/>
    <w:pPr>
      <w:tabs>
        <w:tab w:val="left" w:pos="1100"/>
        <w:tab w:val="right" w:leader="dot" w:pos="9629"/>
      </w:tabs>
      <w:spacing w:after="100"/>
      <w:ind w:left="400"/>
      <w:jc w:val="left"/>
    </w:pPr>
    <w:rPr>
      <w:szCs w:val="20"/>
      <w:lang w:val="da-DK"/>
    </w:rPr>
  </w:style>
  <w:style w:type="paragraph" w:styleId="TOC4">
    <w:name w:val="toc 4"/>
    <w:aliases w:val="ECC Index 4"/>
    <w:basedOn w:val="ECCParagraph"/>
    <w:next w:val="ECCEditorsNote"/>
    <w:uiPriority w:val="2"/>
    <w:unhideWhenUsed/>
    <w:rsid w:val="00E4781B"/>
    <w:pPr>
      <w:tabs>
        <w:tab w:val="left" w:pos="1540"/>
        <w:tab w:val="right" w:leader="dot" w:pos="9629"/>
      </w:tabs>
      <w:spacing w:after="100"/>
      <w:ind w:left="600"/>
      <w:jc w:val="left"/>
    </w:pPr>
    <w:rPr>
      <w:szCs w:val="20"/>
      <w:lang w:val="da-DK"/>
    </w:rPr>
  </w:style>
  <w:style w:type="character" w:customStyle="1" w:styleId="ECCHLgreen">
    <w:name w:val="ECC HL green"/>
    <w:basedOn w:val="DefaultParagraphFont"/>
    <w:uiPriority w:val="1"/>
    <w:qFormat/>
    <w:rsid w:val="00E26BAC"/>
    <w:rPr>
      <w:bdr w:val="none" w:sz="0" w:space="0" w:color="auto"/>
      <w:shd w:val="clear" w:color="auto" w:fill="92D050"/>
      <w:lang w:val="en-GB"/>
    </w:rPr>
  </w:style>
  <w:style w:type="character" w:customStyle="1" w:styleId="FootnoteTextChar">
    <w:name w:val="Footnote Text Char"/>
    <w:aliases w:val="ECC Footnote Char"/>
    <w:basedOn w:val="DefaultParagraphFont"/>
    <w:link w:val="FootnoteText"/>
    <w:rsid w:val="00BF3831"/>
    <w:rPr>
      <w:rFonts w:eastAsia="Calibri"/>
      <w:sz w:val="16"/>
      <w:szCs w:val="16"/>
      <w:shd w:val="clear" w:color="FFFFFF" w:themeColor="background1" w:fill="auto"/>
      <w14:cntxtAlts/>
    </w:rPr>
  </w:style>
  <w:style w:type="character" w:styleId="FootnoteReference">
    <w:name w:val="footnote reference"/>
    <w:aliases w:val="ECC Footnote sign"/>
    <w:basedOn w:val="DefaultParagraphFont"/>
    <w:rsid w:val="00E4781B"/>
    <w:rPr>
      <w:rFonts w:ascii="Arial" w:hAnsi="Arial"/>
      <w:sz w:val="20"/>
      <w:vertAlign w:val="superscript"/>
    </w:rPr>
  </w:style>
  <w:style w:type="paragraph" w:customStyle="1" w:styleId="ECCTablenote">
    <w:name w:val="ECC Table note"/>
    <w:rsid w:val="00E4781B"/>
    <w:pPr>
      <w:tabs>
        <w:tab w:val="left" w:pos="284"/>
      </w:tabs>
      <w:jc w:val="both"/>
    </w:pPr>
    <w:rPr>
      <w:sz w:val="16"/>
      <w:szCs w:val="16"/>
      <w14:cntxtAlts/>
    </w:rPr>
  </w:style>
  <w:style w:type="paragraph" w:customStyle="1" w:styleId="ECCBulletsLv2">
    <w:name w:val="ECC Bullets Lv2"/>
    <w:basedOn w:val="ECCBulletsLv1"/>
    <w:rsid w:val="008742E3"/>
    <w:pPr>
      <w:numPr>
        <w:numId w:val="1"/>
      </w:numPr>
      <w:tabs>
        <w:tab w:val="clear" w:pos="340"/>
        <w:tab w:val="num" w:pos="680"/>
      </w:tabs>
      <w:ind w:left="680"/>
    </w:pPr>
  </w:style>
  <w:style w:type="paragraph" w:customStyle="1" w:styleId="ECCAnnexheading2">
    <w:name w:val="ECC Annex heading2"/>
    <w:next w:val="ECCParagraph"/>
    <w:rsid w:val="00E4781B"/>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next w:val="ECCParagraph"/>
    <w:rsid w:val="008742E3"/>
    <w:pPr>
      <w:numPr>
        <w:ilvl w:val="2"/>
        <w:numId w:val="2"/>
      </w:numPr>
      <w:overflowPunct w:val="0"/>
      <w:autoSpaceDE w:val="0"/>
      <w:autoSpaceDN w:val="0"/>
      <w:adjustRightInd w:val="0"/>
      <w:spacing w:before="360"/>
      <w:textAlignment w:val="baseline"/>
    </w:pPr>
    <w:rPr>
      <w:b/>
    </w:rPr>
  </w:style>
  <w:style w:type="paragraph" w:customStyle="1" w:styleId="ECCAnnexheading4">
    <w:name w:val="ECC Annex heading4"/>
    <w:next w:val="ECCParagraph"/>
    <w:rsid w:val="008742E3"/>
    <w:pPr>
      <w:numPr>
        <w:ilvl w:val="3"/>
        <w:numId w:val="2"/>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2"/>
    <w:rsid w:val="008742E3"/>
    <w:pPr>
      <w:tabs>
        <w:tab w:val="clear" w:pos="680"/>
        <w:tab w:val="left" w:pos="1021"/>
      </w:tabs>
      <w:ind w:left="1020"/>
    </w:pPr>
  </w:style>
  <w:style w:type="paragraph" w:customStyle="1" w:styleId="ECCTableHeaderred">
    <w:name w:val="ECC Table Header red"/>
    <w:rsid w:val="00DD6CE9"/>
    <w:pPr>
      <w:spacing w:before="120"/>
    </w:pPr>
    <w:rPr>
      <w:b/>
      <w:bCs/>
      <w:color w:val="D2232A"/>
    </w:rPr>
  </w:style>
  <w:style w:type="table" w:customStyle="1" w:styleId="ECCTable-clean">
    <w:name w:val="ECC Table - clean"/>
    <w:uiPriority w:val="99"/>
    <w:rsid w:val="00C0561A"/>
    <w:pPr>
      <w:spacing w:after="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tblPr/>
      <w:trPr>
        <w:tblHeader/>
      </w:trPr>
    </w:tblStylePr>
  </w:style>
  <w:style w:type="paragraph" w:customStyle="1" w:styleId="ECCLetteredList">
    <w:name w:val="ECC Lettered List"/>
    <w:rsid w:val="00E4781B"/>
    <w:pPr>
      <w:numPr>
        <w:ilvl w:val="1"/>
        <w:numId w:val="4"/>
      </w:numPr>
    </w:pPr>
  </w:style>
  <w:style w:type="paragraph" w:customStyle="1" w:styleId="ECCNumberedList">
    <w:name w:val="ECC Numbered List"/>
    <w:basedOn w:val="ECCParagraph"/>
    <w:uiPriority w:val="99"/>
    <w:rsid w:val="00E4781B"/>
    <w:pPr>
      <w:numPr>
        <w:numId w:val="5"/>
      </w:numPr>
      <w:spacing w:after="120"/>
      <w:jc w:val="left"/>
    </w:pPr>
    <w:rPr>
      <w:szCs w:val="20"/>
    </w:rPr>
  </w:style>
  <w:style w:type="paragraph" w:customStyle="1" w:styleId="ECCReference">
    <w:name w:val="ECC Reference"/>
    <w:basedOn w:val="ECCParagraph"/>
    <w:rsid w:val="008742E3"/>
    <w:pPr>
      <w:numPr>
        <w:numId w:val="6"/>
      </w:numPr>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paragraph" w:styleId="Footer">
    <w:name w:val="footer"/>
    <w:basedOn w:val="Normal"/>
    <w:link w:val="FooterChar"/>
    <w:uiPriority w:val="99"/>
    <w:unhideWhenUsed/>
    <w:locked/>
    <w:rsid w:val="00AE372A"/>
    <w:pPr>
      <w:tabs>
        <w:tab w:val="center" w:pos="4536"/>
        <w:tab w:val="right" w:pos="9072"/>
      </w:tabs>
      <w:spacing w:before="0" w:after="0"/>
    </w:pPr>
  </w:style>
  <w:style w:type="table" w:customStyle="1" w:styleId="ECCTable-redheader">
    <w:name w:val="ECC Table - red header"/>
    <w:basedOn w:val="ECCTable-clean"/>
    <w:uiPriority w:val="99"/>
    <w:rsid w:val="00C0561A"/>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ECCParagraph"/>
    <w:rsid w:val="00C0561A"/>
    <w:pPr>
      <w:numPr>
        <w:numId w:val="19"/>
      </w:numPr>
      <w:shd w:val="clear" w:color="auto" w:fill="FFFF00"/>
      <w:spacing w:before="240" w:after="240"/>
      <w:jc w:val="both"/>
    </w:pPr>
    <w:rPr>
      <w:rFonts w:eastAsia="Calibri"/>
      <w:szCs w:val="22"/>
      <w:lang w:eastAsia="de-DE"/>
    </w:rPr>
  </w:style>
  <w:style w:type="character" w:customStyle="1" w:styleId="FooterChar">
    <w:name w:val="Footer Char"/>
    <w:basedOn w:val="DefaultParagraphFont"/>
    <w:link w:val="Footer"/>
    <w:uiPriority w:val="99"/>
    <w:rsid w:val="00AE372A"/>
    <w:rPr>
      <w:rFonts w:eastAsia="Calibri"/>
      <w:szCs w:val="22"/>
      <w:shd w:val="clear" w:color="FFFFFF" w:themeColor="background1" w:fill="auto"/>
      <w:lang w:val="en-GB"/>
    </w:rPr>
  </w:style>
  <w:style w:type="paragraph" w:customStyle="1" w:styleId="ECCFigure">
    <w:name w:val="ECC Figure"/>
    <w:next w:val="ECCParagraph"/>
    <w:rsid w:val="00E4781B"/>
    <w:pPr>
      <w:spacing w:before="240" w:after="240"/>
      <w:jc w:val="center"/>
    </w:pPr>
    <w:rPr>
      <w14:cntxtAlts/>
    </w:rPr>
  </w:style>
  <w:style w:type="table" w:customStyle="1" w:styleId="ECCTable-whiteheader">
    <w:name w:val="ECC Table - white header"/>
    <w:basedOn w:val="ECCTable-clean"/>
    <w:uiPriority w:val="99"/>
    <w:rsid w:val="00C0561A"/>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ECCParagraph"/>
    <w:link w:val="ECCLetterHeadZchn"/>
    <w:qFormat/>
    <w:rsid w:val="000701A5"/>
    <w:pPr>
      <w:tabs>
        <w:tab w:val="right" w:pos="4750"/>
      </w:tabs>
      <w:spacing w:after="60"/>
      <w:jc w:val="left"/>
    </w:pPr>
    <w:rPr>
      <w:b/>
      <w:sz w:val="22"/>
      <w:szCs w:val="20"/>
    </w:rPr>
  </w:style>
  <w:style w:type="character" w:customStyle="1" w:styleId="ECCHLyellow">
    <w:name w:val="ECC HL yellow"/>
    <w:basedOn w:val="DefaultParagraphFont"/>
    <w:uiPriority w:val="1"/>
    <w:qFormat/>
    <w:rsid w:val="00E4781B"/>
    <w:rPr>
      <w:i w:val="0"/>
      <w:bdr w:val="none" w:sz="0" w:space="0" w:color="auto"/>
      <w:shd w:val="clear" w:color="auto" w:fill="FFFF00"/>
      <w:lang w:val="en-GB"/>
    </w:rPr>
  </w:style>
  <w:style w:type="character" w:customStyle="1" w:styleId="ECCHLbold">
    <w:name w:val="ECC HL bold"/>
    <w:uiPriority w:val="1"/>
    <w:qFormat/>
    <w:rsid w:val="00DD6CE9"/>
    <w:rPr>
      <w:b/>
    </w:rPr>
  </w:style>
  <w:style w:type="paragraph" w:customStyle="1" w:styleId="ECCTableHeaderwhite">
    <w:name w:val="ECC Table Header white"/>
    <w:basedOn w:val="ECCTableHeaderred"/>
    <w:rsid w:val="00DD6CE9"/>
    <w:rPr>
      <w:color w:val="FFFFFF" w:themeColor="background1"/>
    </w:rPr>
  </w:style>
  <w:style w:type="paragraph" w:customStyle="1" w:styleId="ECCTabletext">
    <w:name w:val="ECC Table text"/>
    <w:basedOn w:val="ECCParagraph"/>
    <w:qFormat/>
    <w:rsid w:val="004A511D"/>
    <w:pPr>
      <w:spacing w:after="60"/>
      <w:jc w:val="left"/>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customStyle="1" w:styleId="ECCHLitalics">
    <w:name w:val="ECC HL italics"/>
    <w:uiPriority w:val="1"/>
    <w:qFormat/>
    <w:rsid w:val="00DD6CE9"/>
    <w:rPr>
      <w:i/>
    </w:rPr>
  </w:style>
  <w:style w:type="character" w:customStyle="1" w:styleId="ECCHLunderlined">
    <w:name w:val="ECC HL underlined"/>
    <w:uiPriority w:val="1"/>
    <w:qFormat/>
    <w:rsid w:val="00DD6CE9"/>
    <w:rPr>
      <w:u w:val="single"/>
    </w:rPr>
  </w:style>
  <w:style w:type="character" w:customStyle="1" w:styleId="TOC1Char">
    <w:name w:val="TOC 1 Char"/>
    <w:aliases w:val="ECC Index 1 Char"/>
    <w:basedOn w:val="DefaultParagraphFont"/>
    <w:link w:val="TOC1"/>
    <w:uiPriority w:val="2"/>
    <w:rsid w:val="0057797A"/>
    <w:rPr>
      <w:rFonts w:eastAsia="Calibri"/>
      <w:b/>
      <w:shd w:val="clear" w:color="FFFFFF" w:themeColor="background1" w:fill="auto"/>
    </w:rPr>
  </w:style>
  <w:style w:type="character" w:customStyle="1" w:styleId="ECCHLcyan">
    <w:name w:val="ECC HL cyan"/>
    <w:basedOn w:val="DefaultParagraphFont"/>
    <w:uiPriority w:val="1"/>
    <w:qFormat/>
    <w:rsid w:val="00E26BAC"/>
    <w:rPr>
      <w:iCs w:val="0"/>
      <w:bdr w:val="none" w:sz="0" w:space="0" w:color="auto"/>
      <w:shd w:val="clear" w:color="auto" w:fill="00FFFF"/>
      <w:lang w:val="en-GB"/>
    </w:rPr>
  </w:style>
  <w:style w:type="character" w:customStyle="1" w:styleId="ECCHLorange">
    <w:name w:val="ECC HL orange"/>
    <w:basedOn w:val="DefaultParagraphFont"/>
    <w:uiPriority w:val="1"/>
    <w:qFormat/>
    <w:rsid w:val="00E26BAC"/>
    <w:rPr>
      <w:bdr w:val="none" w:sz="0" w:space="0" w:color="auto"/>
      <w:shd w:val="clear" w:color="auto" w:fill="FFC000"/>
    </w:rPr>
  </w:style>
  <w:style w:type="character" w:customStyle="1" w:styleId="ECCHLblue">
    <w:name w:val="ECC HL blue"/>
    <w:basedOn w:val="DefaultParagraphFont"/>
    <w:uiPriority w:val="1"/>
    <w:qFormat/>
    <w:rsid w:val="00E26BAC"/>
    <w:rPr>
      <w:color w:val="FFFF00"/>
      <w:bdr w:val="none" w:sz="0" w:space="0" w:color="auto"/>
      <w:shd w:val="clear" w:color="auto" w:fill="548DD4" w:themeFill="text2" w:themeFillTint="99"/>
      <w:lang w:val="en-GB"/>
    </w:rPr>
  </w:style>
  <w:style w:type="character" w:customStyle="1" w:styleId="ECCHLpetrol">
    <w:name w:val="ECC HL petrol"/>
    <w:basedOn w:val="DefaultParagraphFont"/>
    <w:uiPriority w:val="1"/>
    <w:qFormat/>
    <w:rsid w:val="00E26BAC"/>
    <w:rPr>
      <w:iCs w:val="0"/>
      <w:color w:val="FFFFFF" w:themeColor="background1"/>
      <w:bdr w:val="none" w:sz="0" w:space="0" w:color="auto"/>
      <w:shd w:val="clear" w:color="auto" w:fill="008080"/>
    </w:rPr>
  </w:style>
  <w:style w:type="character" w:customStyle="1" w:styleId="ECCHLsuperscript">
    <w:name w:val="ECC HL super script"/>
    <w:uiPriority w:val="1"/>
    <w:qFormat/>
    <w:rsid w:val="00DD6CE9"/>
    <w:rPr>
      <w:vertAlign w:val="superscript"/>
    </w:rPr>
  </w:style>
  <w:style w:type="character" w:customStyle="1" w:styleId="ECCHLsubscript">
    <w:name w:val="ECC HL sub script"/>
    <w:uiPriority w:val="1"/>
    <w:qFormat/>
    <w:rsid w:val="00DD6CE9"/>
    <w:rPr>
      <w:vertAlign w:val="subscript"/>
    </w:rPr>
  </w:style>
  <w:style w:type="paragraph" w:customStyle="1" w:styleId="ECCParagraph">
    <w:name w:val="ECC Paragraph"/>
    <w:basedOn w:val="Normal"/>
    <w:link w:val="ECCParagraphZchn"/>
    <w:qFormat/>
    <w:rsid w:val="008742E3"/>
  </w:style>
  <w:style w:type="character" w:customStyle="1" w:styleId="ECCLetterHeadZchn">
    <w:name w:val="ECC Letter Head Zchn"/>
    <w:basedOn w:val="DefaultParagraphFont"/>
    <w:link w:val="ECCLetterHead"/>
    <w:rsid w:val="000701A5"/>
    <w:rPr>
      <w:rFonts w:eastAsia="Calibri"/>
      <w:b/>
      <w:sz w:val="22"/>
      <w:shd w:val="clear" w:color="FFFFFF" w:themeColor="background1" w:fill="auto"/>
      <w:lang w:val="en-GB"/>
    </w:rPr>
  </w:style>
  <w:style w:type="character" w:customStyle="1" w:styleId="ECCHLmagenta">
    <w:name w:val="ECC HL magenta"/>
    <w:basedOn w:val="DefaultParagraphFont"/>
    <w:uiPriority w:val="1"/>
    <w:qFormat/>
    <w:rsid w:val="00E26BAC"/>
    <w:rPr>
      <w:color w:val="auto"/>
      <w:bdr w:val="none" w:sz="0" w:space="0" w:color="auto"/>
      <w:shd w:val="clear" w:color="auto" w:fill="FF6699"/>
      <w:lang w:val="en-GB"/>
    </w:rPr>
  </w:style>
  <w:style w:type="character" w:customStyle="1" w:styleId="ECCHLbrown">
    <w:name w:val="ECC HL brown"/>
    <w:basedOn w:val="DefaultParagraphFont"/>
    <w:uiPriority w:val="1"/>
    <w:qFormat/>
    <w:rsid w:val="00E26BAC"/>
    <w:rPr>
      <w:color w:val="D9D9D9" w:themeColor="background1" w:themeShade="D9"/>
      <w:bdr w:val="none" w:sz="0" w:space="0" w:color="auto"/>
      <w:shd w:val="clear" w:color="auto" w:fill="996633"/>
    </w:rPr>
  </w:style>
  <w:style w:type="paragraph" w:customStyle="1" w:styleId="ECCBreak">
    <w:name w:val="ECC Break"/>
    <w:next w:val="ECCParagraph"/>
    <w:link w:val="ECCBreakZchn"/>
    <w:rsid w:val="00E4781B"/>
    <w:pPr>
      <w:spacing w:before="360" w:after="60"/>
    </w:pPr>
    <w:rPr>
      <w:b/>
      <w:bCs/>
      <w:iCs/>
      <w:szCs w:val="28"/>
    </w:rPr>
  </w:style>
  <w:style w:type="character" w:customStyle="1" w:styleId="ECCBreakZchn">
    <w:name w:val="ECC Break Zchn"/>
    <w:basedOn w:val="DefaultParagraphFont"/>
    <w:link w:val="ECCBreak"/>
    <w:rsid w:val="00E4781B"/>
    <w:rPr>
      <w:b/>
      <w:bCs/>
      <w:iCs/>
      <w:szCs w:val="28"/>
    </w:rPr>
  </w:style>
  <w:style w:type="character" w:styleId="Hyperlink">
    <w:name w:val="Hyperlink"/>
    <w:aliases w:val="ECC Hyperlink"/>
    <w:basedOn w:val="DefaultParagraphFont"/>
    <w:uiPriority w:val="99"/>
    <w:rsid w:val="00E4781B"/>
    <w:rPr>
      <w:color w:val="0000FF" w:themeColor="hyperlink"/>
      <w:u w:val="single"/>
    </w:rPr>
  </w:style>
  <w:style w:type="paragraph" w:styleId="Caption">
    <w:name w:val="caption"/>
    <w:aliases w:val="ECC Caption"/>
    <w:next w:val="ECCParagraph"/>
    <w:qFormat/>
    <w:rsid w:val="00E4781B"/>
    <w:pPr>
      <w:tabs>
        <w:tab w:val="left" w:pos="0"/>
        <w:tab w:val="center" w:pos="4820"/>
        <w:tab w:val="right" w:pos="9639"/>
      </w:tabs>
      <w:spacing w:before="240"/>
      <w:contextualSpacing/>
      <w:jc w:val="center"/>
    </w:pPr>
    <w:rPr>
      <w:b/>
      <w:bCs/>
      <w:color w:val="D2232A"/>
    </w:rPr>
  </w:style>
  <w:style w:type="character" w:customStyle="1" w:styleId="ECCParagraphZchn">
    <w:name w:val="ECC Paragraph Zchn"/>
    <w:basedOn w:val="DefaultParagraphFont"/>
    <w:link w:val="ECCParagraph"/>
    <w:rsid w:val="008742E3"/>
    <w:rPr>
      <w:rFonts w:eastAsia="Calibri"/>
      <w:noProof/>
      <w:szCs w:val="22"/>
      <w:shd w:val="clear" w:color="FFFFFF" w:themeColor="background1" w:fill="auto"/>
      <w:lang w:val="en-GB"/>
    </w:rPr>
  </w:style>
  <w:style w:type="paragraph" w:customStyle="1" w:styleId="ECCpageFooter">
    <w:name w:val="ECC page Footer"/>
    <w:rsid w:val="003A68D5"/>
    <w:pPr>
      <w:tabs>
        <w:tab w:val="left" w:pos="0"/>
        <w:tab w:val="center" w:pos="4820"/>
        <w:tab w:val="right" w:pos="9639"/>
      </w:tabs>
      <w:spacing w:before="0" w:after="0"/>
      <w:jc w:val="both"/>
    </w:pPr>
    <w:rPr>
      <w:rFonts w:eastAsia="Calibri"/>
      <w:b/>
      <w:sz w:val="16"/>
      <w:szCs w:val="22"/>
      <w:lang w:val="de-DE" w:eastAsia="de-DE"/>
    </w:rPr>
  </w:style>
  <w:style w:type="paragraph" w:customStyle="1" w:styleId="ECCpageHeader">
    <w:name w:val="ECC page Header"/>
    <w:rsid w:val="003A68D5"/>
    <w:pPr>
      <w:tabs>
        <w:tab w:val="left" w:pos="0"/>
        <w:tab w:val="center" w:pos="4820"/>
        <w:tab w:val="right" w:pos="9639"/>
      </w:tabs>
      <w:spacing w:before="0" w:after="0"/>
    </w:pPr>
    <w:rPr>
      <w:b/>
      <w:sz w:val="16"/>
    </w:rPr>
  </w:style>
  <w:style w:type="character" w:styleId="Emphasis">
    <w:name w:val="Emphasis"/>
    <w:basedOn w:val="DefaultParagraphFont"/>
    <w:uiPriority w:val="1"/>
    <w:qFormat/>
    <w:rsid w:val="00934EA1"/>
    <w:rPr>
      <w:rFonts w:cs="Times New Roman"/>
      <w:i/>
    </w:rPr>
  </w:style>
  <w:style w:type="paragraph" w:styleId="ListParagraph">
    <w:name w:val="List Paragraph"/>
    <w:basedOn w:val="Normal"/>
    <w:uiPriority w:val="34"/>
    <w:qFormat/>
    <w:locked/>
    <w:rsid w:val="00462942"/>
    <w:pPr>
      <w:ind w:left="720"/>
      <w:contextualSpacing/>
    </w:pPr>
  </w:style>
  <w:style w:type="table" w:styleId="TableGrid">
    <w:name w:val="Table Grid"/>
    <w:basedOn w:val="TableNormal"/>
    <w:locked/>
    <w:rsid w:val="0016498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da-DK" w:eastAsia="en-US" w:bidi="ar-SA"/>
      </w:rPr>
    </w:rPrDefault>
    <w:pPrDefault>
      <w:pPr>
        <w:spacing w:before="60" w:after="120"/>
      </w:pPr>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locked="0"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locked="0" w:uiPriority="39" w:qFormat="1"/>
    <w:lsdException w:name="toc 2" w:locked="0" w:qFormat="1"/>
    <w:lsdException w:name="toc 3" w:locked="0" w:uiPriority="39" w:qFormat="1"/>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caption" w:locked="0" w:uiPriority="35" w:qFormat="1"/>
    <w:lsdException w:name="footnote reference" w:locked="0" w:uiPriority="0"/>
    <w:lsdException w:name="Title" w:semiHidden="0" w:uiPriority="10" w:unhideWhenUsed="0" w:qFormat="1"/>
    <w:lsdException w:name="Default Paragraph Font" w:locked="0" w:uiPriority="1"/>
    <w:lsdException w:name="Subtitle" w:uiPriority="11" w:unhideWhenUsed="0" w:qFormat="1"/>
    <w:lsdException w:name="Hyperlink" w:locked="0"/>
    <w:lsdException w:name="Strong" w:semiHidden="0" w:uiPriority="0" w:unhideWhenUsed="0" w:qFormat="1"/>
    <w:lsdException w:name="Emphasis" w:locked="0" w:semiHidden="0" w:uiPriority="1" w:unhideWhenUsed="0" w:qFormat="1"/>
    <w:lsdException w:name="HTML Top of Form" w:locked="0"/>
    <w:lsdException w:name="HTML Bottom of Form" w:locked="0"/>
    <w:lsdException w:name="Normal Table" w:locked="0"/>
    <w:lsdException w:name="No List" w:lock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iPriority="19" w:unhideWhenUsed="0" w:qFormat="1"/>
    <w:lsdException w:name="Intense Emphasis" w:semiHidden="0" w:uiPriority="2" w:unhideWhenUsed="0" w:qFormat="1"/>
    <w:lsdException w:name="Subtle Reference" w:semiHidden="0" w:uiPriority="31" w:unhideWhenUsed="0" w:qFormat="1"/>
    <w:lsdException w:name="Intense Reference" w:locked="0"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ECC Base"/>
    <w:semiHidden/>
    <w:qFormat/>
    <w:rsid w:val="004A511D"/>
    <w:pPr>
      <w:shd w:val="clear" w:color="FFFFFF" w:themeColor="background1" w:fill="auto"/>
      <w:spacing w:after="240"/>
      <w:jc w:val="both"/>
      <w:textboxTightWrap w:val="lastLineOnly"/>
    </w:pPr>
    <w:rPr>
      <w:rFonts w:eastAsia="Calibri"/>
      <w:szCs w:val="22"/>
      <w:lang w:val="en-GB"/>
    </w:rPr>
  </w:style>
  <w:style w:type="paragraph" w:styleId="Heading1">
    <w:name w:val="heading 1"/>
    <w:aliases w:val="ECC Heading 1"/>
    <w:next w:val="ECCParagraph"/>
    <w:uiPriority w:val="99"/>
    <w:qFormat/>
    <w:rsid w:val="00E4781B"/>
    <w:pPr>
      <w:keepNext/>
      <w:numPr>
        <w:numId w:val="7"/>
      </w:numPr>
      <w:spacing w:before="600" w:after="240"/>
      <w:outlineLvl w:val="0"/>
    </w:pPr>
    <w:rPr>
      <w:rFonts w:cs="Arial"/>
      <w:b/>
      <w:bCs/>
      <w:caps/>
      <w:color w:val="D2232A"/>
      <w:kern w:val="32"/>
      <w:szCs w:val="32"/>
    </w:rPr>
  </w:style>
  <w:style w:type="paragraph" w:styleId="Heading2">
    <w:name w:val="heading 2"/>
    <w:aliases w:val="ECC Heading 2"/>
    <w:next w:val="Normal"/>
    <w:uiPriority w:val="99"/>
    <w:qFormat/>
    <w:rsid w:val="00E4781B"/>
    <w:pPr>
      <w:keepNext/>
      <w:numPr>
        <w:ilvl w:val="1"/>
        <w:numId w:val="7"/>
      </w:numPr>
      <w:spacing w:before="480" w:after="240"/>
      <w:outlineLvl w:val="1"/>
    </w:pPr>
    <w:rPr>
      <w:rFonts w:cs="Arial"/>
      <w:b/>
      <w:bCs/>
      <w:iCs/>
      <w:caps/>
      <w:szCs w:val="28"/>
    </w:rPr>
  </w:style>
  <w:style w:type="paragraph" w:styleId="Heading3">
    <w:name w:val="heading 3"/>
    <w:aliases w:val="ECC Heading 3"/>
    <w:next w:val="Normal"/>
    <w:uiPriority w:val="99"/>
    <w:qFormat/>
    <w:rsid w:val="008742E3"/>
    <w:pPr>
      <w:keepNext/>
      <w:numPr>
        <w:ilvl w:val="2"/>
        <w:numId w:val="7"/>
      </w:numPr>
      <w:spacing w:before="360"/>
      <w:outlineLvl w:val="2"/>
    </w:pPr>
    <w:rPr>
      <w:rFonts w:cs="Arial"/>
      <w:b/>
      <w:bCs/>
      <w:szCs w:val="26"/>
    </w:rPr>
  </w:style>
  <w:style w:type="paragraph" w:styleId="Heading4">
    <w:name w:val="heading 4"/>
    <w:aliases w:val="ECC Heading 4"/>
    <w:next w:val="Normal"/>
    <w:uiPriority w:val="99"/>
    <w:qFormat/>
    <w:rsid w:val="008742E3"/>
    <w:pPr>
      <w:numPr>
        <w:ilvl w:val="3"/>
        <w:numId w:val="7"/>
      </w:numPr>
      <w:spacing w:before="360"/>
      <w:outlineLvl w:val="3"/>
    </w:pPr>
    <w:rPr>
      <w:rFonts w:cs="Arial"/>
      <w:bCs/>
      <w:i/>
      <w:color w:val="D2232A"/>
      <w:szCs w:val="26"/>
    </w:rPr>
  </w:style>
  <w:style w:type="paragraph" w:styleId="Heading5">
    <w:name w:val="heading 5"/>
    <w:basedOn w:val="Normal"/>
    <w:next w:val="Normal"/>
    <w:semiHidden/>
    <w:qFormat/>
    <w:locked/>
    <w:rsid w:val="009E47EB"/>
    <w:pPr>
      <w:numPr>
        <w:ilvl w:val="4"/>
        <w:numId w:val="7"/>
      </w:numPr>
      <w:spacing w:before="240" w:after="60"/>
      <w:outlineLvl w:val="4"/>
    </w:pPr>
    <w:rPr>
      <w:b/>
      <w:bCs/>
      <w:i/>
      <w:iCs/>
      <w:sz w:val="26"/>
      <w:szCs w:val="26"/>
    </w:rPr>
  </w:style>
  <w:style w:type="paragraph" w:styleId="Heading6">
    <w:name w:val="heading 6"/>
    <w:basedOn w:val="Normal"/>
    <w:next w:val="Normal"/>
    <w:semiHidden/>
    <w:qFormat/>
    <w:locked/>
    <w:rsid w:val="009E47EB"/>
    <w:pPr>
      <w:numPr>
        <w:ilvl w:val="5"/>
        <w:numId w:val="7"/>
      </w:numPr>
      <w:spacing w:before="240" w:after="60"/>
      <w:outlineLvl w:val="5"/>
    </w:pPr>
    <w:rPr>
      <w:b/>
      <w:bCs/>
      <w:sz w:val="22"/>
    </w:rPr>
  </w:style>
  <w:style w:type="paragraph" w:styleId="Heading7">
    <w:name w:val="heading 7"/>
    <w:basedOn w:val="Normal"/>
    <w:next w:val="Normal"/>
    <w:semiHidden/>
    <w:qFormat/>
    <w:locked/>
    <w:rsid w:val="009E47EB"/>
    <w:pPr>
      <w:numPr>
        <w:ilvl w:val="6"/>
        <w:numId w:val="7"/>
      </w:numPr>
      <w:spacing w:before="240" w:after="60"/>
      <w:outlineLvl w:val="6"/>
    </w:pPr>
    <w:rPr>
      <w:sz w:val="24"/>
    </w:rPr>
  </w:style>
  <w:style w:type="paragraph" w:styleId="Heading8">
    <w:name w:val="heading 8"/>
    <w:basedOn w:val="Normal"/>
    <w:next w:val="Normal"/>
    <w:semiHidden/>
    <w:qFormat/>
    <w:locked/>
    <w:rsid w:val="009E47EB"/>
    <w:pPr>
      <w:numPr>
        <w:ilvl w:val="7"/>
        <w:numId w:val="7"/>
      </w:numPr>
      <w:spacing w:before="240" w:after="60"/>
      <w:outlineLvl w:val="7"/>
    </w:pPr>
    <w:rPr>
      <w:i/>
      <w:iCs/>
      <w:sz w:val="24"/>
    </w:rPr>
  </w:style>
  <w:style w:type="paragraph" w:styleId="Heading9">
    <w:name w:val="heading 9"/>
    <w:basedOn w:val="Normal"/>
    <w:next w:val="Normal"/>
    <w:semiHidden/>
    <w:qFormat/>
    <w:locked/>
    <w:rsid w:val="009E47EB"/>
    <w:pPr>
      <w:numPr>
        <w:ilvl w:val="8"/>
        <w:numId w:val="7"/>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ECCParagraph"/>
    <w:qFormat/>
    <w:rsid w:val="00220194"/>
    <w:pPr>
      <w:numPr>
        <w:numId w:val="8"/>
      </w:numPr>
      <w:tabs>
        <w:tab w:val="left" w:pos="340"/>
      </w:tabs>
      <w:spacing w:after="120"/>
      <w:ind w:left="340" w:hanging="340"/>
    </w:pPr>
  </w:style>
  <w:style w:type="paragraph" w:customStyle="1" w:styleId="ECCHeadingnonumbering">
    <w:name w:val="ECC Heading no numbering"/>
    <w:basedOn w:val="Heading1"/>
    <w:rsid w:val="00853F21"/>
    <w:pPr>
      <w:numPr>
        <w:numId w:val="0"/>
      </w:numPr>
      <w:tabs>
        <w:tab w:val="left" w:pos="0"/>
        <w:tab w:val="center" w:pos="4820"/>
        <w:tab w:val="right" w:pos="9639"/>
      </w:tabs>
    </w:pPr>
    <w:rPr>
      <w:rFonts w:eastAsia="Calibri"/>
    </w:rPr>
  </w:style>
  <w:style w:type="paragraph" w:styleId="BalloonText">
    <w:name w:val="Balloon Text"/>
    <w:basedOn w:val="Normal"/>
    <w:link w:val="BalloonTextChar"/>
    <w:uiPriority w:val="99"/>
    <w:semiHidden/>
    <w:unhideWhenUsed/>
    <w:locked/>
    <w:rsid w:val="003A68D5"/>
    <w:pPr>
      <w:spacing w:before="0" w:after="0"/>
    </w:pPr>
    <w:rPr>
      <w:rFonts w:ascii="Tahoma" w:hAnsi="Tahoma" w:cs="Tahoma"/>
      <w:sz w:val="16"/>
      <w:szCs w:val="16"/>
    </w:rPr>
  </w:style>
  <w:style w:type="paragraph" w:customStyle="1" w:styleId="ECCAnnexheading1">
    <w:name w:val="ECC Annex heading1"/>
    <w:next w:val="ECCParagraph"/>
    <w:rsid w:val="00DD6CE9"/>
    <w:pPr>
      <w:keepNext/>
      <w:pageBreakBefore/>
      <w:numPr>
        <w:numId w:val="2"/>
      </w:numPr>
    </w:pPr>
    <w:rPr>
      <w:b/>
      <w:caps/>
      <w:color w:val="D2232A"/>
    </w:rPr>
  </w:style>
  <w:style w:type="paragraph" w:styleId="TOC1">
    <w:name w:val="toc 1"/>
    <w:aliases w:val="ECC Index 1"/>
    <w:basedOn w:val="ECCParagraph"/>
    <w:next w:val="ECCEditorsNote"/>
    <w:link w:val="TOC1Char"/>
    <w:uiPriority w:val="2"/>
    <w:unhideWhenUsed/>
    <w:qFormat/>
    <w:rsid w:val="00E4781B"/>
    <w:pPr>
      <w:tabs>
        <w:tab w:val="left" w:pos="400"/>
        <w:tab w:val="right" w:leader="dot" w:pos="9629"/>
      </w:tabs>
      <w:spacing w:after="100"/>
      <w:jc w:val="left"/>
    </w:pPr>
    <w:rPr>
      <w:b/>
      <w:szCs w:val="20"/>
      <w:lang w:val="da-DK"/>
    </w:rPr>
  </w:style>
  <w:style w:type="paragraph" w:styleId="FootnoteText">
    <w:name w:val="footnote text"/>
    <w:aliases w:val="ECC Footnote"/>
    <w:basedOn w:val="Normal"/>
    <w:link w:val="FootnoteTextChar"/>
    <w:rsid w:val="00E4781B"/>
    <w:pPr>
      <w:tabs>
        <w:tab w:val="left" w:pos="284"/>
      </w:tabs>
      <w:spacing w:after="0"/>
      <w:ind w:left="284" w:hanging="284"/>
      <w:jc w:val="left"/>
    </w:pPr>
    <w:rPr>
      <w:sz w:val="16"/>
      <w:szCs w:val="16"/>
      <w:lang w:val="da-DK"/>
      <w14:cntxtAlts/>
    </w:rPr>
  </w:style>
  <w:style w:type="paragraph" w:styleId="TOC2">
    <w:name w:val="toc 2"/>
    <w:aliases w:val="ECC Index 2"/>
    <w:basedOn w:val="ECCParagraph"/>
    <w:next w:val="ECCEditorsNote"/>
    <w:uiPriority w:val="99"/>
    <w:unhideWhenUsed/>
    <w:qFormat/>
    <w:rsid w:val="00E4781B"/>
    <w:pPr>
      <w:tabs>
        <w:tab w:val="left" w:pos="880"/>
        <w:tab w:val="right" w:leader="dot" w:pos="9629"/>
      </w:tabs>
      <w:spacing w:after="100"/>
      <w:ind w:left="200"/>
      <w:jc w:val="left"/>
    </w:pPr>
    <w:rPr>
      <w:szCs w:val="20"/>
      <w:lang w:val="da-DK"/>
    </w:rPr>
  </w:style>
  <w:style w:type="paragraph" w:styleId="TOC3">
    <w:name w:val="toc 3"/>
    <w:aliases w:val="ECC Index 3"/>
    <w:basedOn w:val="ECCParagraph"/>
    <w:next w:val="ECCEditorsNote"/>
    <w:uiPriority w:val="2"/>
    <w:unhideWhenUsed/>
    <w:qFormat/>
    <w:rsid w:val="00E4781B"/>
    <w:pPr>
      <w:tabs>
        <w:tab w:val="left" w:pos="1100"/>
        <w:tab w:val="right" w:leader="dot" w:pos="9629"/>
      </w:tabs>
      <w:spacing w:after="100"/>
      <w:ind w:left="400"/>
      <w:jc w:val="left"/>
    </w:pPr>
    <w:rPr>
      <w:szCs w:val="20"/>
      <w:lang w:val="da-DK"/>
    </w:rPr>
  </w:style>
  <w:style w:type="paragraph" w:styleId="TOC4">
    <w:name w:val="toc 4"/>
    <w:aliases w:val="ECC Index 4"/>
    <w:basedOn w:val="ECCParagraph"/>
    <w:next w:val="ECCEditorsNote"/>
    <w:uiPriority w:val="2"/>
    <w:unhideWhenUsed/>
    <w:rsid w:val="00E4781B"/>
    <w:pPr>
      <w:tabs>
        <w:tab w:val="left" w:pos="1540"/>
        <w:tab w:val="right" w:leader="dot" w:pos="9629"/>
      </w:tabs>
      <w:spacing w:after="100"/>
      <w:ind w:left="600"/>
      <w:jc w:val="left"/>
    </w:pPr>
    <w:rPr>
      <w:szCs w:val="20"/>
      <w:lang w:val="da-DK"/>
    </w:rPr>
  </w:style>
  <w:style w:type="character" w:customStyle="1" w:styleId="ECCHLgreen">
    <w:name w:val="ECC HL green"/>
    <w:basedOn w:val="DefaultParagraphFont"/>
    <w:uiPriority w:val="1"/>
    <w:qFormat/>
    <w:rsid w:val="00E26BAC"/>
    <w:rPr>
      <w:bdr w:val="none" w:sz="0" w:space="0" w:color="auto"/>
      <w:shd w:val="clear" w:color="auto" w:fill="92D050"/>
      <w:lang w:val="en-GB"/>
    </w:rPr>
  </w:style>
  <w:style w:type="character" w:customStyle="1" w:styleId="FootnoteTextChar">
    <w:name w:val="Footnote Text Char"/>
    <w:aliases w:val="ECC Footnote Char"/>
    <w:basedOn w:val="DefaultParagraphFont"/>
    <w:link w:val="FootnoteText"/>
    <w:rsid w:val="00BF3831"/>
    <w:rPr>
      <w:rFonts w:eastAsia="Calibri"/>
      <w:sz w:val="16"/>
      <w:szCs w:val="16"/>
      <w:shd w:val="clear" w:color="FFFFFF" w:themeColor="background1" w:fill="auto"/>
      <w14:cntxtAlts/>
    </w:rPr>
  </w:style>
  <w:style w:type="character" w:styleId="FootnoteReference">
    <w:name w:val="footnote reference"/>
    <w:aliases w:val="ECC Footnote sign"/>
    <w:basedOn w:val="DefaultParagraphFont"/>
    <w:rsid w:val="00E4781B"/>
    <w:rPr>
      <w:rFonts w:ascii="Arial" w:hAnsi="Arial"/>
      <w:sz w:val="20"/>
      <w:vertAlign w:val="superscript"/>
    </w:rPr>
  </w:style>
  <w:style w:type="paragraph" w:customStyle="1" w:styleId="ECCTablenote">
    <w:name w:val="ECC Table note"/>
    <w:rsid w:val="00E4781B"/>
    <w:pPr>
      <w:tabs>
        <w:tab w:val="left" w:pos="284"/>
      </w:tabs>
      <w:jc w:val="both"/>
    </w:pPr>
    <w:rPr>
      <w:sz w:val="16"/>
      <w:szCs w:val="16"/>
      <w14:cntxtAlts/>
    </w:rPr>
  </w:style>
  <w:style w:type="paragraph" w:customStyle="1" w:styleId="ECCBulletsLv2">
    <w:name w:val="ECC Bullets Lv2"/>
    <w:basedOn w:val="ECCBulletsLv1"/>
    <w:rsid w:val="008742E3"/>
    <w:pPr>
      <w:numPr>
        <w:numId w:val="1"/>
      </w:numPr>
      <w:tabs>
        <w:tab w:val="clear" w:pos="340"/>
        <w:tab w:val="num" w:pos="680"/>
      </w:tabs>
      <w:ind w:left="680"/>
    </w:pPr>
  </w:style>
  <w:style w:type="paragraph" w:customStyle="1" w:styleId="ECCAnnexheading2">
    <w:name w:val="ECC Annex heading2"/>
    <w:next w:val="ECCParagraph"/>
    <w:rsid w:val="00E4781B"/>
    <w:pPr>
      <w:numPr>
        <w:ilvl w:val="1"/>
        <w:numId w:val="2"/>
      </w:numPr>
      <w:overflowPunct w:val="0"/>
      <w:autoSpaceDE w:val="0"/>
      <w:autoSpaceDN w:val="0"/>
      <w:adjustRightInd w:val="0"/>
      <w:spacing w:before="480" w:after="240"/>
      <w:textAlignment w:val="baseline"/>
    </w:pPr>
    <w:rPr>
      <w:b/>
      <w:caps/>
    </w:rPr>
  </w:style>
  <w:style w:type="paragraph" w:customStyle="1" w:styleId="ECCAnnexheading3">
    <w:name w:val="ECC Annex heading3"/>
    <w:next w:val="ECCParagraph"/>
    <w:rsid w:val="008742E3"/>
    <w:pPr>
      <w:numPr>
        <w:ilvl w:val="2"/>
        <w:numId w:val="2"/>
      </w:numPr>
      <w:overflowPunct w:val="0"/>
      <w:autoSpaceDE w:val="0"/>
      <w:autoSpaceDN w:val="0"/>
      <w:adjustRightInd w:val="0"/>
      <w:spacing w:before="360"/>
      <w:textAlignment w:val="baseline"/>
    </w:pPr>
    <w:rPr>
      <w:b/>
    </w:rPr>
  </w:style>
  <w:style w:type="paragraph" w:customStyle="1" w:styleId="ECCAnnexheading4">
    <w:name w:val="ECC Annex heading4"/>
    <w:next w:val="ECCParagraph"/>
    <w:rsid w:val="008742E3"/>
    <w:pPr>
      <w:numPr>
        <w:ilvl w:val="3"/>
        <w:numId w:val="2"/>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2"/>
    <w:rsid w:val="008742E3"/>
    <w:pPr>
      <w:tabs>
        <w:tab w:val="clear" w:pos="680"/>
        <w:tab w:val="left" w:pos="1021"/>
      </w:tabs>
      <w:ind w:left="1020"/>
    </w:pPr>
  </w:style>
  <w:style w:type="paragraph" w:customStyle="1" w:styleId="ECCTableHeaderred">
    <w:name w:val="ECC Table Header red"/>
    <w:rsid w:val="00DD6CE9"/>
    <w:pPr>
      <w:spacing w:before="120"/>
    </w:pPr>
    <w:rPr>
      <w:b/>
      <w:bCs/>
      <w:color w:val="D2232A"/>
    </w:rPr>
  </w:style>
  <w:style w:type="table" w:customStyle="1" w:styleId="ECCTable-clean">
    <w:name w:val="ECC Table - clean"/>
    <w:uiPriority w:val="99"/>
    <w:rsid w:val="00C0561A"/>
    <w:pPr>
      <w:spacing w:after="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tblPr/>
      <w:trPr>
        <w:tblHeader/>
      </w:trPr>
    </w:tblStylePr>
  </w:style>
  <w:style w:type="paragraph" w:customStyle="1" w:styleId="ECCLetteredList">
    <w:name w:val="ECC Lettered List"/>
    <w:rsid w:val="00E4781B"/>
    <w:pPr>
      <w:numPr>
        <w:ilvl w:val="1"/>
        <w:numId w:val="4"/>
      </w:numPr>
    </w:pPr>
  </w:style>
  <w:style w:type="paragraph" w:customStyle="1" w:styleId="ECCNumberedList">
    <w:name w:val="ECC Numbered List"/>
    <w:basedOn w:val="ECCParagraph"/>
    <w:uiPriority w:val="99"/>
    <w:rsid w:val="00E4781B"/>
    <w:pPr>
      <w:numPr>
        <w:numId w:val="5"/>
      </w:numPr>
      <w:spacing w:after="120"/>
      <w:jc w:val="left"/>
    </w:pPr>
    <w:rPr>
      <w:szCs w:val="20"/>
    </w:rPr>
  </w:style>
  <w:style w:type="paragraph" w:customStyle="1" w:styleId="ECCReference">
    <w:name w:val="ECC Reference"/>
    <w:basedOn w:val="ECCParagraph"/>
    <w:rsid w:val="008742E3"/>
    <w:pPr>
      <w:numPr>
        <w:numId w:val="6"/>
      </w:numPr>
    </w:pPr>
    <w:rPr>
      <w:lang w:eastAsia="ja-JP"/>
    </w:rPr>
  </w:style>
  <w:style w:type="character" w:customStyle="1" w:styleId="BalloonTextChar">
    <w:name w:val="Balloon Text Char"/>
    <w:basedOn w:val="DefaultParagraphFont"/>
    <w:link w:val="BalloonText"/>
    <w:uiPriority w:val="99"/>
    <w:semiHidden/>
    <w:rsid w:val="003A68D5"/>
    <w:rPr>
      <w:rFonts w:ascii="Tahoma" w:eastAsia="Calibri" w:hAnsi="Tahoma" w:cs="Tahoma"/>
      <w:sz w:val="16"/>
      <w:szCs w:val="16"/>
      <w:shd w:val="clear" w:color="FFFFFF" w:themeColor="background1" w:fill="auto"/>
      <w:lang w:val="en-GB"/>
    </w:rPr>
  </w:style>
  <w:style w:type="paragraph" w:styleId="Footer">
    <w:name w:val="footer"/>
    <w:basedOn w:val="Normal"/>
    <w:link w:val="FooterChar"/>
    <w:uiPriority w:val="99"/>
    <w:unhideWhenUsed/>
    <w:locked/>
    <w:rsid w:val="00AE372A"/>
    <w:pPr>
      <w:tabs>
        <w:tab w:val="center" w:pos="4536"/>
        <w:tab w:val="right" w:pos="9072"/>
      </w:tabs>
      <w:spacing w:before="0" w:after="0"/>
    </w:pPr>
  </w:style>
  <w:style w:type="table" w:customStyle="1" w:styleId="ECCTable-redheader">
    <w:name w:val="ECC Table - red header"/>
    <w:basedOn w:val="ECCTable-clean"/>
    <w:uiPriority w:val="99"/>
    <w:rsid w:val="00C0561A"/>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paragraph" w:customStyle="1" w:styleId="ECCEditorsNote">
    <w:name w:val="ECC Editor's Note"/>
    <w:next w:val="ECCParagraph"/>
    <w:rsid w:val="00C0561A"/>
    <w:pPr>
      <w:numPr>
        <w:numId w:val="19"/>
      </w:numPr>
      <w:shd w:val="clear" w:color="auto" w:fill="FFFF00"/>
      <w:spacing w:before="240" w:after="240"/>
      <w:jc w:val="both"/>
    </w:pPr>
    <w:rPr>
      <w:rFonts w:eastAsia="Calibri"/>
      <w:szCs w:val="22"/>
      <w:lang w:eastAsia="de-DE"/>
    </w:rPr>
  </w:style>
  <w:style w:type="character" w:customStyle="1" w:styleId="FooterChar">
    <w:name w:val="Footer Char"/>
    <w:basedOn w:val="DefaultParagraphFont"/>
    <w:link w:val="Footer"/>
    <w:uiPriority w:val="99"/>
    <w:rsid w:val="00AE372A"/>
    <w:rPr>
      <w:rFonts w:eastAsia="Calibri"/>
      <w:szCs w:val="22"/>
      <w:shd w:val="clear" w:color="FFFFFF" w:themeColor="background1" w:fill="auto"/>
      <w:lang w:val="en-GB"/>
    </w:rPr>
  </w:style>
  <w:style w:type="paragraph" w:customStyle="1" w:styleId="ECCFigure">
    <w:name w:val="ECC Figure"/>
    <w:next w:val="ECCParagraph"/>
    <w:rsid w:val="00E4781B"/>
    <w:pPr>
      <w:spacing w:before="240" w:after="240"/>
      <w:jc w:val="center"/>
    </w:pPr>
    <w:rPr>
      <w14:cntxtAlts/>
    </w:rPr>
  </w:style>
  <w:style w:type="table" w:customStyle="1" w:styleId="ECCTable-whiteheader">
    <w:name w:val="ECC Table - white header"/>
    <w:basedOn w:val="ECCTable-clean"/>
    <w:uiPriority w:val="99"/>
    <w:rsid w:val="00C0561A"/>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val="0"/>
        <w:color w:val="D22A23"/>
        <w:sz w:val="20"/>
      </w:rPr>
      <w:tblPr/>
      <w:trPr>
        <w:tblHeader/>
      </w:trPr>
      <w:tcPr>
        <w:shd w:val="clear" w:color="auto" w:fill="FFFFFF" w:themeFill="background1"/>
      </w:tcPr>
    </w:tblStylePr>
    <w:tblStylePr w:type="lastRow">
      <w:rPr>
        <w:b w:val="0"/>
      </w:rPr>
    </w:tblStylePr>
  </w:style>
  <w:style w:type="paragraph" w:customStyle="1" w:styleId="ECCLetterHead">
    <w:name w:val="ECC Letter Head"/>
    <w:basedOn w:val="ECCParagraph"/>
    <w:link w:val="ECCLetterHeadZchn"/>
    <w:qFormat/>
    <w:rsid w:val="000701A5"/>
    <w:pPr>
      <w:tabs>
        <w:tab w:val="right" w:pos="4750"/>
      </w:tabs>
      <w:spacing w:after="60"/>
      <w:jc w:val="left"/>
    </w:pPr>
    <w:rPr>
      <w:b/>
      <w:sz w:val="22"/>
      <w:szCs w:val="20"/>
    </w:rPr>
  </w:style>
  <w:style w:type="character" w:customStyle="1" w:styleId="ECCHLyellow">
    <w:name w:val="ECC HL yellow"/>
    <w:basedOn w:val="DefaultParagraphFont"/>
    <w:uiPriority w:val="1"/>
    <w:qFormat/>
    <w:rsid w:val="00E4781B"/>
    <w:rPr>
      <w:i w:val="0"/>
      <w:bdr w:val="none" w:sz="0" w:space="0" w:color="auto"/>
      <w:shd w:val="clear" w:color="auto" w:fill="FFFF00"/>
      <w:lang w:val="en-GB"/>
    </w:rPr>
  </w:style>
  <w:style w:type="character" w:customStyle="1" w:styleId="ECCHLbold">
    <w:name w:val="ECC HL bold"/>
    <w:uiPriority w:val="1"/>
    <w:qFormat/>
    <w:rsid w:val="00DD6CE9"/>
    <w:rPr>
      <w:b/>
    </w:rPr>
  </w:style>
  <w:style w:type="paragraph" w:customStyle="1" w:styleId="ECCTableHeaderwhite">
    <w:name w:val="ECC Table Header white"/>
    <w:basedOn w:val="ECCTableHeaderred"/>
    <w:rsid w:val="00DD6CE9"/>
    <w:rPr>
      <w:color w:val="FFFFFF" w:themeColor="background1"/>
    </w:rPr>
  </w:style>
  <w:style w:type="paragraph" w:customStyle="1" w:styleId="ECCTabletext">
    <w:name w:val="ECC Table text"/>
    <w:basedOn w:val="ECCParagraph"/>
    <w:qFormat/>
    <w:rsid w:val="004A511D"/>
    <w:pPr>
      <w:spacing w:after="60"/>
      <w:jc w:val="left"/>
    </w:pPr>
  </w:style>
  <w:style w:type="paragraph" w:styleId="Signature">
    <w:name w:val="Signature"/>
    <w:basedOn w:val="Normal"/>
    <w:link w:val="SignatureChar"/>
    <w:uiPriority w:val="99"/>
    <w:semiHidden/>
    <w:unhideWhenUsed/>
    <w:locked/>
    <w:rsid w:val="007D52EC"/>
    <w:pPr>
      <w:spacing w:before="0" w:after="0"/>
      <w:ind w:left="4252"/>
    </w:pPr>
  </w:style>
  <w:style w:type="character" w:customStyle="1" w:styleId="SignatureChar">
    <w:name w:val="Signature Char"/>
    <w:basedOn w:val="DefaultParagraphFont"/>
    <w:link w:val="Signature"/>
    <w:uiPriority w:val="99"/>
    <w:semiHidden/>
    <w:rsid w:val="007D52EC"/>
  </w:style>
  <w:style w:type="character" w:customStyle="1" w:styleId="ECCHLitalics">
    <w:name w:val="ECC HL italics"/>
    <w:uiPriority w:val="1"/>
    <w:qFormat/>
    <w:rsid w:val="00DD6CE9"/>
    <w:rPr>
      <w:i/>
    </w:rPr>
  </w:style>
  <w:style w:type="character" w:customStyle="1" w:styleId="ECCHLunderlined">
    <w:name w:val="ECC HL underlined"/>
    <w:uiPriority w:val="1"/>
    <w:qFormat/>
    <w:rsid w:val="00DD6CE9"/>
    <w:rPr>
      <w:u w:val="single"/>
    </w:rPr>
  </w:style>
  <w:style w:type="character" w:customStyle="1" w:styleId="TOC1Char">
    <w:name w:val="TOC 1 Char"/>
    <w:aliases w:val="ECC Index 1 Char"/>
    <w:basedOn w:val="DefaultParagraphFont"/>
    <w:link w:val="TOC1"/>
    <w:uiPriority w:val="2"/>
    <w:rsid w:val="0057797A"/>
    <w:rPr>
      <w:rFonts w:eastAsia="Calibri"/>
      <w:b/>
      <w:shd w:val="clear" w:color="FFFFFF" w:themeColor="background1" w:fill="auto"/>
    </w:rPr>
  </w:style>
  <w:style w:type="character" w:customStyle="1" w:styleId="ECCHLcyan">
    <w:name w:val="ECC HL cyan"/>
    <w:basedOn w:val="DefaultParagraphFont"/>
    <w:uiPriority w:val="1"/>
    <w:qFormat/>
    <w:rsid w:val="00E26BAC"/>
    <w:rPr>
      <w:iCs w:val="0"/>
      <w:bdr w:val="none" w:sz="0" w:space="0" w:color="auto"/>
      <w:shd w:val="clear" w:color="auto" w:fill="00FFFF"/>
      <w:lang w:val="en-GB"/>
    </w:rPr>
  </w:style>
  <w:style w:type="character" w:customStyle="1" w:styleId="ECCHLorange">
    <w:name w:val="ECC HL orange"/>
    <w:basedOn w:val="DefaultParagraphFont"/>
    <w:uiPriority w:val="1"/>
    <w:qFormat/>
    <w:rsid w:val="00E26BAC"/>
    <w:rPr>
      <w:bdr w:val="none" w:sz="0" w:space="0" w:color="auto"/>
      <w:shd w:val="clear" w:color="auto" w:fill="FFC000"/>
    </w:rPr>
  </w:style>
  <w:style w:type="character" w:customStyle="1" w:styleId="ECCHLblue">
    <w:name w:val="ECC HL blue"/>
    <w:basedOn w:val="DefaultParagraphFont"/>
    <w:uiPriority w:val="1"/>
    <w:qFormat/>
    <w:rsid w:val="00E26BAC"/>
    <w:rPr>
      <w:color w:val="FFFF00"/>
      <w:bdr w:val="none" w:sz="0" w:space="0" w:color="auto"/>
      <w:shd w:val="clear" w:color="auto" w:fill="548DD4" w:themeFill="text2" w:themeFillTint="99"/>
      <w:lang w:val="en-GB"/>
    </w:rPr>
  </w:style>
  <w:style w:type="character" w:customStyle="1" w:styleId="ECCHLpetrol">
    <w:name w:val="ECC HL petrol"/>
    <w:basedOn w:val="DefaultParagraphFont"/>
    <w:uiPriority w:val="1"/>
    <w:qFormat/>
    <w:rsid w:val="00E26BAC"/>
    <w:rPr>
      <w:iCs w:val="0"/>
      <w:color w:val="FFFFFF" w:themeColor="background1"/>
      <w:bdr w:val="none" w:sz="0" w:space="0" w:color="auto"/>
      <w:shd w:val="clear" w:color="auto" w:fill="008080"/>
    </w:rPr>
  </w:style>
  <w:style w:type="character" w:customStyle="1" w:styleId="ECCHLsuperscript">
    <w:name w:val="ECC HL super script"/>
    <w:uiPriority w:val="1"/>
    <w:qFormat/>
    <w:rsid w:val="00DD6CE9"/>
    <w:rPr>
      <w:vertAlign w:val="superscript"/>
    </w:rPr>
  </w:style>
  <w:style w:type="character" w:customStyle="1" w:styleId="ECCHLsubscript">
    <w:name w:val="ECC HL sub script"/>
    <w:uiPriority w:val="1"/>
    <w:qFormat/>
    <w:rsid w:val="00DD6CE9"/>
    <w:rPr>
      <w:vertAlign w:val="subscript"/>
    </w:rPr>
  </w:style>
  <w:style w:type="paragraph" w:customStyle="1" w:styleId="ECCParagraph">
    <w:name w:val="ECC Paragraph"/>
    <w:basedOn w:val="Normal"/>
    <w:link w:val="ECCParagraphZchn"/>
    <w:qFormat/>
    <w:rsid w:val="008742E3"/>
  </w:style>
  <w:style w:type="character" w:customStyle="1" w:styleId="ECCLetterHeadZchn">
    <w:name w:val="ECC Letter Head Zchn"/>
    <w:basedOn w:val="DefaultParagraphFont"/>
    <w:link w:val="ECCLetterHead"/>
    <w:rsid w:val="000701A5"/>
    <w:rPr>
      <w:rFonts w:eastAsia="Calibri"/>
      <w:b/>
      <w:sz w:val="22"/>
      <w:shd w:val="clear" w:color="FFFFFF" w:themeColor="background1" w:fill="auto"/>
      <w:lang w:val="en-GB"/>
    </w:rPr>
  </w:style>
  <w:style w:type="character" w:customStyle="1" w:styleId="ECCHLmagenta">
    <w:name w:val="ECC HL magenta"/>
    <w:basedOn w:val="DefaultParagraphFont"/>
    <w:uiPriority w:val="1"/>
    <w:qFormat/>
    <w:rsid w:val="00E26BAC"/>
    <w:rPr>
      <w:color w:val="auto"/>
      <w:bdr w:val="none" w:sz="0" w:space="0" w:color="auto"/>
      <w:shd w:val="clear" w:color="auto" w:fill="FF6699"/>
      <w:lang w:val="en-GB"/>
    </w:rPr>
  </w:style>
  <w:style w:type="character" w:customStyle="1" w:styleId="ECCHLbrown">
    <w:name w:val="ECC HL brown"/>
    <w:basedOn w:val="DefaultParagraphFont"/>
    <w:uiPriority w:val="1"/>
    <w:qFormat/>
    <w:rsid w:val="00E26BAC"/>
    <w:rPr>
      <w:color w:val="D9D9D9" w:themeColor="background1" w:themeShade="D9"/>
      <w:bdr w:val="none" w:sz="0" w:space="0" w:color="auto"/>
      <w:shd w:val="clear" w:color="auto" w:fill="996633"/>
    </w:rPr>
  </w:style>
  <w:style w:type="paragraph" w:customStyle="1" w:styleId="ECCBreak">
    <w:name w:val="ECC Break"/>
    <w:next w:val="ECCParagraph"/>
    <w:link w:val="ECCBreakZchn"/>
    <w:rsid w:val="00E4781B"/>
    <w:pPr>
      <w:spacing w:before="360" w:after="60"/>
    </w:pPr>
    <w:rPr>
      <w:b/>
      <w:bCs/>
      <w:iCs/>
      <w:szCs w:val="28"/>
    </w:rPr>
  </w:style>
  <w:style w:type="character" w:customStyle="1" w:styleId="ECCBreakZchn">
    <w:name w:val="ECC Break Zchn"/>
    <w:basedOn w:val="DefaultParagraphFont"/>
    <w:link w:val="ECCBreak"/>
    <w:rsid w:val="00E4781B"/>
    <w:rPr>
      <w:b/>
      <w:bCs/>
      <w:iCs/>
      <w:szCs w:val="28"/>
    </w:rPr>
  </w:style>
  <w:style w:type="character" w:styleId="Hyperlink">
    <w:name w:val="Hyperlink"/>
    <w:aliases w:val="ECC Hyperlink"/>
    <w:basedOn w:val="DefaultParagraphFont"/>
    <w:uiPriority w:val="99"/>
    <w:rsid w:val="00E4781B"/>
    <w:rPr>
      <w:color w:val="0000FF" w:themeColor="hyperlink"/>
      <w:u w:val="single"/>
    </w:rPr>
  </w:style>
  <w:style w:type="paragraph" w:styleId="Caption">
    <w:name w:val="caption"/>
    <w:aliases w:val="ECC Caption"/>
    <w:next w:val="ECCParagraph"/>
    <w:qFormat/>
    <w:rsid w:val="00E4781B"/>
    <w:pPr>
      <w:tabs>
        <w:tab w:val="left" w:pos="0"/>
        <w:tab w:val="center" w:pos="4820"/>
        <w:tab w:val="right" w:pos="9639"/>
      </w:tabs>
      <w:spacing w:before="240"/>
      <w:contextualSpacing/>
      <w:jc w:val="center"/>
    </w:pPr>
    <w:rPr>
      <w:b/>
      <w:bCs/>
      <w:color w:val="D2232A"/>
    </w:rPr>
  </w:style>
  <w:style w:type="character" w:customStyle="1" w:styleId="ECCParagraphZchn">
    <w:name w:val="ECC Paragraph Zchn"/>
    <w:basedOn w:val="DefaultParagraphFont"/>
    <w:link w:val="ECCParagraph"/>
    <w:rsid w:val="008742E3"/>
    <w:rPr>
      <w:rFonts w:eastAsia="Calibri"/>
      <w:noProof/>
      <w:szCs w:val="22"/>
      <w:shd w:val="clear" w:color="FFFFFF" w:themeColor="background1" w:fill="auto"/>
      <w:lang w:val="en-GB"/>
    </w:rPr>
  </w:style>
  <w:style w:type="paragraph" w:customStyle="1" w:styleId="ECCpageFooter">
    <w:name w:val="ECC page Footer"/>
    <w:rsid w:val="003A68D5"/>
    <w:pPr>
      <w:tabs>
        <w:tab w:val="left" w:pos="0"/>
        <w:tab w:val="center" w:pos="4820"/>
        <w:tab w:val="right" w:pos="9639"/>
      </w:tabs>
      <w:spacing w:before="0" w:after="0"/>
      <w:jc w:val="both"/>
    </w:pPr>
    <w:rPr>
      <w:rFonts w:eastAsia="Calibri"/>
      <w:b/>
      <w:sz w:val="16"/>
      <w:szCs w:val="22"/>
      <w:lang w:val="de-DE" w:eastAsia="de-DE"/>
    </w:rPr>
  </w:style>
  <w:style w:type="paragraph" w:customStyle="1" w:styleId="ECCpageHeader">
    <w:name w:val="ECC page Header"/>
    <w:rsid w:val="003A68D5"/>
    <w:pPr>
      <w:tabs>
        <w:tab w:val="left" w:pos="0"/>
        <w:tab w:val="center" w:pos="4820"/>
        <w:tab w:val="right" w:pos="9639"/>
      </w:tabs>
      <w:spacing w:before="0" w:after="0"/>
    </w:pPr>
    <w:rPr>
      <w:b/>
      <w:sz w:val="16"/>
    </w:rPr>
  </w:style>
  <w:style w:type="character" w:styleId="Emphasis">
    <w:name w:val="Emphasis"/>
    <w:basedOn w:val="DefaultParagraphFont"/>
    <w:uiPriority w:val="1"/>
    <w:qFormat/>
    <w:rsid w:val="00934EA1"/>
    <w:rPr>
      <w:rFonts w:cs="Times New Roman"/>
      <w:i/>
    </w:rPr>
  </w:style>
  <w:style w:type="paragraph" w:styleId="ListParagraph">
    <w:name w:val="List Paragraph"/>
    <w:basedOn w:val="Normal"/>
    <w:uiPriority w:val="34"/>
    <w:qFormat/>
    <w:locked/>
    <w:rsid w:val="00462942"/>
    <w:pPr>
      <w:ind w:left="720"/>
      <w:contextualSpacing/>
    </w:pPr>
  </w:style>
  <w:style w:type="table" w:styleId="TableGrid">
    <w:name w:val="Table Grid"/>
    <w:basedOn w:val="TableNormal"/>
    <w:locked/>
    <w:rsid w:val="0016498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21-4\Documents\Vorlagen\CPG\protected\Template_Draft%20CEPT%20Brief%20on%20AI%20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nternational correspondence" ma:contentTypeID="0x010100B8EA997A89C62F4FA7C6ED2C7803A12C007240EC35EAE8A34BAB504BA08C607B92" ma:contentTypeVersion="2" ma:contentTypeDescription="" ma:contentTypeScope="" ma:versionID="3bed0b812a1bb21cfd4a6f26745a8dbc">
  <xsd:schema xmlns:xsd="http://www.w3.org/2001/XMLSchema" xmlns:xs="http://www.w3.org/2001/XMLSchema" xmlns:p="http://schemas.microsoft.com/office/2006/metadata/properties" xmlns:ns3="341f3a21-500e-418d-b220-102a9842abf4" xmlns:ns4="4e6bc73a-4154-4813-8bb0-6efa9f7add65" targetNamespace="http://schemas.microsoft.com/office/2006/metadata/properties" ma:root="true" ma:fieldsID="c5b80417081f406063678ac9e24eb5eb" ns3:_="" ns4:_="">
    <xsd:import namespace="341f3a21-500e-418d-b220-102a9842abf4"/>
    <xsd:import namespace="4e6bc73a-4154-4813-8bb0-6efa9f7add65"/>
    <xsd:element name="properties">
      <xsd:complexType>
        <xsd:sequence>
          <xsd:element name="documentManagement">
            <xsd:complexType>
              <xsd:all>
                <xsd:element ref="ns3:Organisation" minOccurs="0"/>
                <xsd:element ref="ns4:Country" minOccurs="0"/>
                <xsd:element ref="ns4:In-out" minOccurs="0"/>
                <xsd:element ref="ns3:From" minOccurs="0"/>
                <xsd:element ref="ns3:SentOn" minOccurs="0"/>
                <xsd:element ref="ns3:To" minOccurs="0"/>
                <xsd:element ref="ns3:Receive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f3a21-500e-418d-b220-102a9842abf4" elementFormDefault="qualified">
    <xsd:import namespace="http://schemas.microsoft.com/office/2006/documentManagement/types"/>
    <xsd:import namespace="http://schemas.microsoft.com/office/infopath/2007/PartnerControls"/>
    <xsd:element name="Organisation" ma:index="9" nillable="true" ma:displayName="Organisation" ma:internalName="Organisation">
      <xsd:simpleType>
        <xsd:restriction base="dms:Text">
          <xsd:maxLength value="255"/>
        </xsd:restriction>
      </xsd:simpleType>
    </xsd:element>
    <xsd:element name="From" ma:index="12" nillable="true" ma:displayName="From" ma:description="Auto-populated by saved email" ma:internalName="From">
      <xsd:simpleType>
        <xsd:restriction base="dms:Text">
          <xsd:maxLength value="255"/>
        </xsd:restriction>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ReceivedTime" ma:index="15" nillable="true" ma:displayName="ReceivedTime" ma:description="Auto-populated by saved email" ma:format="DateTime" ma:internalName="Receive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e6bc73a-4154-4813-8bb0-6efa9f7add65" elementFormDefault="qualified">
    <xsd:import namespace="http://schemas.microsoft.com/office/2006/documentManagement/types"/>
    <xsd:import namespace="http://schemas.microsoft.com/office/infopath/2007/PartnerControls"/>
    <xsd:element name="Country" ma:index="10" nillable="true" ma:displayName="Country" ma:format="Dropdown" ma:internalName="Country">
      <xsd:simpleType>
        <xsd:union memberTypes="dms:Text">
          <xsd:simpleType>
            <xsd:restriction base="dms:Choice">
              <xsd:enumeration value="Belgium"/>
              <xsd:enumeration value="Ireland"/>
              <xsd:enumeration value="France"/>
              <xsd:enumeration value="Holland"/>
              <xsd:enumeration value="Norway"/>
              <xsd:enumeration value="Germany"/>
              <xsd:enumeration value="Luxembourg"/>
              <xsd:enumeration value="Denmark"/>
              <xsd:enumeration value="Spain"/>
              <xsd:enumeration value="Isle of Man"/>
            </xsd:restriction>
          </xsd:simpleType>
        </xsd:union>
      </xsd:simpleType>
    </xsd:element>
    <xsd:element name="In-out" ma:index="11" nillable="true" ma:displayName="In-out" ma:internalName="In_x002d_ou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ceivedTime xmlns="341f3a21-500e-418d-b220-102a9842abf4" xsi:nil="true"/>
    <SentOn xmlns="341f3a21-500e-418d-b220-102a9842abf4" xsi:nil="true"/>
    <Country xmlns="4e6bc73a-4154-4813-8bb0-6efa9f7add65" xsi:nil="true"/>
    <From xmlns="341f3a21-500e-418d-b220-102a9842abf4" xsi:nil="true"/>
    <To xmlns="341f3a21-500e-418d-b220-102a9842abf4" xsi:nil="true"/>
    <Organisation xmlns="341f3a21-500e-418d-b220-102a9842abf4" xsi:nil="true"/>
    <In-out xmlns="4e6bc73a-4154-4813-8bb0-6efa9f7add6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5218E-2FF2-4C7E-8931-F2797EA68F32}">
  <ds:schemaRefs>
    <ds:schemaRef ds:uri="http://schemas.microsoft.com/sharepoint/v3/contenttype/forms"/>
  </ds:schemaRefs>
</ds:datastoreItem>
</file>

<file path=customXml/itemProps2.xml><?xml version="1.0" encoding="utf-8"?>
<ds:datastoreItem xmlns:ds="http://schemas.openxmlformats.org/officeDocument/2006/customXml" ds:itemID="{D46C6F34-3889-4A61-8CCF-9313F98FE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f3a21-500e-418d-b220-102a9842abf4"/>
    <ds:schemaRef ds:uri="4e6bc73a-4154-4813-8bb0-6efa9f7ad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3A0FE-0442-4B0D-B7E2-E5B86B5F265A}">
  <ds:schemaRefs>
    <ds:schemaRef ds:uri="http://purl.org/dc/elements/1.1/"/>
    <ds:schemaRef ds:uri="4e6bc73a-4154-4813-8bb0-6efa9f7add65"/>
    <ds:schemaRef ds:uri="http://purl.org/dc/dcmitype/"/>
    <ds:schemaRef ds:uri="http://schemas.microsoft.com/office/2006/documentManagement/types"/>
    <ds:schemaRef ds:uri="http://schemas.openxmlformats.org/package/2006/metadata/core-properties"/>
    <ds:schemaRef ds:uri="341f3a21-500e-418d-b220-102a9842abf4"/>
    <ds:schemaRef ds:uri="http://www.w3.org/XML/1998/namespac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BC5C5ECE-3DE4-4A8A-8D4C-8CCCF59A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Template_Draft CEPT Brief on AI XX</Template>
  <TotalTime>5</TotalTime>
  <Pages>25</Pages>
  <Words>13604</Words>
  <Characters>77549</Characters>
  <Application>Microsoft Office Word</Application>
  <DocSecurity>0</DocSecurity>
  <Lines>646</Lines>
  <Paragraphs>181</Paragraphs>
  <ScaleCrop>false</ScaleCrop>
  <HeadingPairs>
    <vt:vector size="10" baseType="variant">
      <vt:variant>
        <vt:lpstr>Title</vt:lpstr>
      </vt:variant>
      <vt:variant>
        <vt:i4>1</vt:i4>
      </vt:variant>
      <vt:variant>
        <vt:lpstr>Titel</vt:lpstr>
      </vt:variant>
      <vt:variant>
        <vt:i4>1</vt:i4>
      </vt:variant>
      <vt:variant>
        <vt:lpstr>Название</vt:lpstr>
      </vt:variant>
      <vt:variant>
        <vt:i4>1</vt:i4>
      </vt:variant>
      <vt:variant>
        <vt:lpstr>Заголовки</vt:lpstr>
      </vt:variant>
      <vt:variant>
        <vt:i4>11</vt:i4>
      </vt:variant>
      <vt:variant>
        <vt:lpstr>Název</vt:lpstr>
      </vt:variant>
      <vt:variant>
        <vt:i4>1</vt:i4>
      </vt:variant>
    </vt:vector>
  </HeadingPairs>
  <TitlesOfParts>
    <vt:vector size="15" baseType="lpstr">
      <vt:lpstr>Draft CEPT Brief on AI XX</vt:lpstr>
      <vt:lpstr>Draft CEPT Brief on AI XX</vt:lpstr>
      <vt:lpstr>Draft CEPT Brief on AI XX</vt:lpstr>
      <vt:lpstr>DRAFT CEPT BRIEF ON AGENDA ITEM 8 </vt:lpstr>
      <vt:lpstr>Issue</vt:lpstr>
      <vt:lpstr>Preliminary CEPT position </vt:lpstr>
      <vt:lpstr>Background </vt:lpstr>
      <vt:lpstr>List of relevant documents</vt:lpstr>
      <vt:lpstr>Actions to be taken</vt:lpstr>
      <vt:lpstr>Relevant information from outside CEPT (examples of these are below)</vt:lpstr>
      <vt:lpstr>    European Union (19 FEBRUARY 201512 November 2014)</vt:lpstr>
      <vt:lpstr>    Regional telecommunication organisations: </vt:lpstr>
      <vt:lpstr>    International organisations</vt:lpstr>
      <vt:lpstr>    OTHER INTERNATIONAL AND Regional organisations</vt:lpstr>
      <vt:lpstr>Draft CEPT Brief on AI XX</vt:lpstr>
    </vt:vector>
  </TitlesOfParts>
  <Manager>stella.lyubchenko@eco.cept.org</Manager>
  <Company>ECO</Company>
  <LinksUpToDate>false</LinksUpToDate>
  <CharactersWithSpaces>90972</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Brief on AI XX</dc:title>
  <dc:creator>CPG Secretary</dc:creator>
  <cp:keywords>CEPT Brief</cp:keywords>
  <cp:lastModifiedBy>Stella Lyubchenko</cp:lastModifiedBy>
  <cp:revision>4</cp:revision>
  <cp:lastPrinted>1901-01-01T00:00:00Z</cp:lastPrinted>
  <dcterms:created xsi:type="dcterms:W3CDTF">2015-09-21T15:20:00Z</dcterms:created>
  <dcterms:modified xsi:type="dcterms:W3CDTF">2015-09-21T15:24:00Z</dcterms:modified>
  <cp:category>protected templates</cp:category>
  <cp:contentStatus>Revision 27.08.2014</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0x010100B8EA997A89C62F4FA7C6ED2C7803A12C007240EC35EAE8A34BAB504BA08C607B92</vt:lpwstr>
  </property>
</Properties>
</file>