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948" w:rsidRPr="006068CA" w:rsidRDefault="00A66948" w:rsidP="00E3220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A442A" w:rsidRPr="00755316" w:rsidRDefault="00CA442A" w:rsidP="00CA442A">
      <w:pPr>
        <w:pStyle w:val="ResNo"/>
      </w:pPr>
      <w:bookmarkStart w:id="1" w:name="_Toc450048796"/>
      <w:r w:rsidRPr="00755316">
        <w:t xml:space="preserve">RESOLUTION </w:t>
      </w:r>
      <w:r w:rsidR="007E7492">
        <w:rPr>
          <w:rStyle w:val="href"/>
        </w:rPr>
        <w:t>[AS-RNSS]</w:t>
      </w:r>
      <w:r w:rsidRPr="00755316">
        <w:t> (WRC-</w:t>
      </w:r>
      <w:r w:rsidR="00B61DA6">
        <w:t>19</w:t>
      </w:r>
      <w:r w:rsidRPr="00755316">
        <w:t>)</w:t>
      </w:r>
      <w:bookmarkEnd w:id="1"/>
    </w:p>
    <w:p w:rsidR="00CA442A" w:rsidRPr="00755316" w:rsidRDefault="007E7492" w:rsidP="00CA442A">
      <w:pPr>
        <w:pStyle w:val="Restitle"/>
      </w:pPr>
      <w:bookmarkStart w:id="2" w:name="_Toc450048797"/>
      <w:r>
        <w:t xml:space="preserve">Review of the </w:t>
      </w:r>
      <w:r w:rsidR="00EC0EC7">
        <w:t>a</w:t>
      </w:r>
      <w:r>
        <w:t xml:space="preserve">mateur </w:t>
      </w:r>
      <w:r w:rsidR="00EC0EC7">
        <w:t>s</w:t>
      </w:r>
      <w:r>
        <w:t xml:space="preserve">ervice </w:t>
      </w:r>
      <w:r w:rsidR="003821BE">
        <w:t xml:space="preserve">and the </w:t>
      </w:r>
      <w:r w:rsidR="00EC0EC7">
        <w:t>a</w:t>
      </w:r>
      <w:r w:rsidR="003821BE">
        <w:t>mateur-</w:t>
      </w:r>
      <w:r w:rsidR="00EC0EC7">
        <w:t>s</w:t>
      </w:r>
      <w:r w:rsidR="001323C8">
        <w:t>atellite s</w:t>
      </w:r>
      <w:r w:rsidR="003821BE">
        <w:t xml:space="preserve">ervice </w:t>
      </w:r>
      <w:r>
        <w:t>a</w:t>
      </w:r>
      <w:r w:rsidR="00CA442A" w:rsidRPr="00755316">
        <w:t>llocation</w:t>
      </w:r>
      <w:r w:rsidR="003821BE">
        <w:t>s</w:t>
      </w:r>
      <w:r w:rsidR="00CA442A" w:rsidRPr="00755316">
        <w:t xml:space="preserve"> to </w:t>
      </w:r>
      <w:r>
        <w:t xml:space="preserve">ensure the protection of the </w:t>
      </w:r>
      <w:proofErr w:type="spellStart"/>
      <w:r w:rsidR="00EC0EC7">
        <w:t>r</w:t>
      </w:r>
      <w:r>
        <w:t>adionavigation</w:t>
      </w:r>
      <w:proofErr w:type="spellEnd"/>
      <w:r>
        <w:t>-</w:t>
      </w:r>
      <w:r w:rsidR="00EC0EC7">
        <w:t>s</w:t>
      </w:r>
      <w:r>
        <w:t xml:space="preserve">atellite </w:t>
      </w:r>
      <w:r w:rsidR="00EC0EC7">
        <w:t>s</w:t>
      </w:r>
      <w:r>
        <w:t>ervice (space-to-Earth)</w:t>
      </w:r>
      <w:bookmarkEnd w:id="2"/>
      <w:r w:rsidR="003821BE">
        <w:t xml:space="preserve"> in</w:t>
      </w:r>
      <w:r w:rsidR="003821BE" w:rsidRPr="00755316">
        <w:t xml:space="preserve"> the frequency band </w:t>
      </w:r>
      <w:r w:rsidR="003821BE">
        <w:t>1 240</w:t>
      </w:r>
      <w:r w:rsidR="003821BE">
        <w:noBreakHyphen/>
        <w:t>1</w:t>
      </w:r>
      <w:r w:rsidR="003821BE" w:rsidRPr="00755316">
        <w:t> </w:t>
      </w:r>
      <w:r w:rsidR="003821BE">
        <w:t>300</w:t>
      </w:r>
      <w:r w:rsidR="003821BE" w:rsidRPr="00755316">
        <w:t> MHz</w:t>
      </w:r>
    </w:p>
    <w:p w:rsidR="00CA442A" w:rsidRPr="000F7F16" w:rsidRDefault="00CA442A" w:rsidP="00CA442A">
      <w:pPr>
        <w:pStyle w:val="Normalaftertitle"/>
        <w:rPr>
          <w:szCs w:val="24"/>
        </w:rPr>
      </w:pPr>
      <w:r w:rsidRPr="000F7F16">
        <w:rPr>
          <w:szCs w:val="24"/>
        </w:rPr>
        <w:t>The World Radiocommunication Conference (</w:t>
      </w:r>
      <w:r w:rsidR="000F7F16" w:rsidRPr="000F7F16">
        <w:rPr>
          <w:szCs w:val="24"/>
        </w:rPr>
        <w:t>Sharm el-Sheik Egypt, 2019</w:t>
      </w:r>
      <w:r w:rsidRPr="000F7F16">
        <w:rPr>
          <w:szCs w:val="24"/>
        </w:rPr>
        <w:t>),</w:t>
      </w:r>
    </w:p>
    <w:p w:rsidR="00CA442A" w:rsidRPr="000F7F16" w:rsidRDefault="00CA442A" w:rsidP="00E64980">
      <w:pPr>
        <w:pStyle w:val="Call"/>
        <w:spacing w:after="200"/>
        <w:rPr>
          <w:szCs w:val="24"/>
        </w:rPr>
      </w:pPr>
      <w:proofErr w:type="gramStart"/>
      <w:r w:rsidRPr="000F7F16">
        <w:rPr>
          <w:szCs w:val="24"/>
        </w:rPr>
        <w:t>considering</w:t>
      </w:r>
      <w:proofErr w:type="gramEnd"/>
    </w:p>
    <w:p w:rsidR="00C01F57" w:rsidRPr="00331A9D" w:rsidRDefault="00331A9D" w:rsidP="00331A9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CA442A" w:rsidRPr="00331A9D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="00CA442A" w:rsidRPr="00331A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F57" w:rsidRPr="00331A9D">
        <w:rPr>
          <w:rFonts w:ascii="Times New Roman" w:hAnsi="Times New Roman" w:cs="Times New Roman"/>
          <w:sz w:val="24"/>
          <w:szCs w:val="24"/>
          <w:lang w:val="en-US"/>
        </w:rPr>
        <w:t xml:space="preserve">the frequency band </w:t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1 240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noBreakHyphen/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1 300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t> MHz</w:t>
      </w:r>
      <w:r w:rsidR="007965D4" w:rsidRPr="00331A9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01F57" w:rsidRPr="00331A9D">
        <w:rPr>
          <w:rFonts w:ascii="Times New Roman" w:hAnsi="Times New Roman" w:cs="Times New Roman"/>
          <w:sz w:val="24"/>
          <w:szCs w:val="24"/>
          <w:lang w:val="en-US"/>
        </w:rPr>
        <w:t>is allocated worldwide to the amateur service on a secondary basis;</w:t>
      </w:r>
    </w:p>
    <w:p w:rsidR="00CA442A" w:rsidRDefault="00CA442A" w:rsidP="00CA442A">
      <w:pPr>
        <w:rPr>
          <w:ins w:id="3" w:author="Benoit Louvet" w:date="2019-07-09T11:25:00Z"/>
          <w:rFonts w:ascii="Times New Roman" w:hAnsi="Times New Roman" w:cs="Times New Roman"/>
          <w:sz w:val="24"/>
          <w:szCs w:val="24"/>
          <w:lang w:val="en-US"/>
        </w:rPr>
      </w:pPr>
      <w:r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b)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0F7F16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0F7F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F71">
        <w:rPr>
          <w:rFonts w:ascii="Times New Roman" w:hAnsi="Times New Roman" w:cs="Times New Roman"/>
          <w:sz w:val="24"/>
          <w:szCs w:val="24"/>
          <w:lang w:val="en-US"/>
        </w:rPr>
        <w:t xml:space="preserve">the amateur-satellite service (Earth-to-space) may operate in the band </w:t>
      </w:r>
      <w:r w:rsidR="006C4F71" w:rsidRPr="00C01F57">
        <w:rPr>
          <w:rFonts w:ascii="Times New Roman" w:hAnsi="Times New Roman" w:cs="Times New Roman"/>
          <w:sz w:val="24"/>
          <w:szCs w:val="24"/>
          <w:lang w:val="en-US"/>
        </w:rPr>
        <w:t>1 2</w:t>
      </w:r>
      <w:r w:rsidR="006C4F7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6C4F71" w:rsidRPr="00C01F57">
        <w:rPr>
          <w:rFonts w:ascii="Times New Roman" w:hAnsi="Times New Roman" w:cs="Times New Roman"/>
          <w:sz w:val="24"/>
          <w:szCs w:val="24"/>
          <w:lang w:val="en-US"/>
        </w:rPr>
        <w:t>0-1</w:t>
      </w:r>
      <w:r w:rsidR="006C4F71">
        <w:rPr>
          <w:rFonts w:ascii="Times New Roman" w:hAnsi="Times New Roman" w:cs="Times New Roman"/>
          <w:sz w:val="24"/>
          <w:szCs w:val="24"/>
          <w:lang w:val="en-US"/>
        </w:rPr>
        <w:t> 27</w:t>
      </w:r>
      <w:r w:rsidR="006C4F71" w:rsidRPr="00C01F57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6C4F71">
        <w:rPr>
          <w:rFonts w:ascii="Times New Roman" w:hAnsi="Times New Roman" w:cs="Times New Roman"/>
          <w:sz w:val="24"/>
          <w:szCs w:val="24"/>
          <w:lang w:val="en-US"/>
        </w:rPr>
        <w:t xml:space="preserve"> MHz</w:t>
      </w:r>
      <w:r w:rsidR="006C4F71" w:rsidRPr="000F7F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F71">
        <w:rPr>
          <w:rFonts w:ascii="Times New Roman" w:hAnsi="Times New Roman" w:cs="Times New Roman"/>
          <w:sz w:val="24"/>
          <w:szCs w:val="24"/>
          <w:lang w:val="en-US"/>
        </w:rPr>
        <w:t xml:space="preserve">under No. </w:t>
      </w:r>
      <w:r w:rsidR="006C4F71" w:rsidRPr="000F7F16">
        <w:rPr>
          <w:rFonts w:ascii="Times New Roman" w:hAnsi="Times New Roman" w:cs="Times New Roman"/>
          <w:b/>
          <w:i/>
          <w:sz w:val="24"/>
          <w:szCs w:val="24"/>
          <w:lang w:val="en-US"/>
        </w:rPr>
        <w:t> </w:t>
      </w:r>
      <w:r w:rsidR="006C4F71" w:rsidRPr="000F7F16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6C4F71" w:rsidRPr="000F7F16">
        <w:rPr>
          <w:rStyle w:val="Artdef"/>
          <w:rFonts w:cs="Times New Roman"/>
          <w:sz w:val="24"/>
          <w:szCs w:val="24"/>
          <w:lang w:val="en-US"/>
        </w:rPr>
        <w:t>.</w:t>
      </w:r>
      <w:r w:rsidR="006C4F71">
        <w:rPr>
          <w:rStyle w:val="Artdef"/>
          <w:rFonts w:cs="Times New Roman"/>
          <w:sz w:val="24"/>
          <w:szCs w:val="24"/>
          <w:lang w:val="en-US"/>
        </w:rPr>
        <w:t>282</w:t>
      </w:r>
      <w:r w:rsidR="006C4F71" w:rsidRPr="000F7F16">
        <w:rPr>
          <w:rStyle w:val="Artdef"/>
          <w:rFonts w:cs="Times New Roman"/>
          <w:sz w:val="24"/>
          <w:szCs w:val="24"/>
          <w:lang w:val="en-US"/>
        </w:rPr>
        <w:t xml:space="preserve"> </w:t>
      </w:r>
      <w:proofErr w:type="gramStart"/>
      <w:r w:rsidR="006C4F71" w:rsidRPr="000F7F16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="006C4F71" w:rsidRPr="000F7F16">
        <w:rPr>
          <w:rFonts w:ascii="Times New Roman" w:hAnsi="Times New Roman" w:cs="Times New Roman"/>
          <w:sz w:val="24"/>
          <w:szCs w:val="24"/>
          <w:lang w:val="en-US"/>
        </w:rPr>
        <w:t xml:space="preserve"> the Radio Regulations</w:t>
      </w:r>
      <w:r w:rsidR="006C4F71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6C4F71" w:rsidRPr="000F7F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B000F" w:rsidRPr="008B000F" w:rsidRDefault="00384F67" w:rsidP="00CA442A">
      <w:pPr>
        <w:rPr>
          <w:rFonts w:ascii="Times New Roman" w:hAnsi="Times New Roman" w:cs="Times New Roman"/>
          <w:sz w:val="24"/>
          <w:szCs w:val="24"/>
          <w:lang w:val="en-US"/>
        </w:rPr>
      </w:pPr>
      <w:ins w:id="4" w:author="ANFR" w:date="2019-07-19T18:27:00Z">
        <w:r w:rsidRPr="00384F67">
          <w:rPr>
            <w:rFonts w:ascii="Times New Roman" w:hAnsi="Times New Roman" w:cs="Times New Roman"/>
            <w:i/>
            <w:sz w:val="24"/>
            <w:szCs w:val="24"/>
            <w:lang w:val="en-US"/>
          </w:rPr>
          <w:t>c)</w:t>
        </w:r>
        <w:r w:rsidRPr="00384F67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Pr="00384F67">
          <w:rPr>
            <w:rFonts w:ascii="Times New Roman" w:hAnsi="Times New Roman" w:cs="Times New Roman"/>
            <w:sz w:val="24"/>
            <w:szCs w:val="24"/>
            <w:lang w:val="en-US"/>
          </w:rPr>
          <w:tab/>
        </w:r>
        <w:proofErr w:type="gramStart"/>
        <w:r w:rsidRPr="00384F67">
          <w:rPr>
            <w:rFonts w:ascii="Times New Roman" w:hAnsi="Times New Roman" w:cs="Times New Roman"/>
            <w:sz w:val="24"/>
            <w:szCs w:val="24"/>
            <w:lang w:val="en-US"/>
          </w:rPr>
          <w:t>that</w:t>
        </w:r>
        <w:proofErr w:type="gramEnd"/>
        <w:r w:rsidRPr="00384F67">
          <w:rPr>
            <w:rFonts w:ascii="Times New Roman" w:hAnsi="Times New Roman" w:cs="Times New Roman"/>
            <w:sz w:val="24"/>
            <w:szCs w:val="24"/>
            <w:lang w:val="en-US"/>
          </w:rPr>
          <w:t xml:space="preserve"> the frequency band 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1 240-1 </w:t>
        </w:r>
        <w:r w:rsidRPr="00384F67">
          <w:rPr>
            <w:rFonts w:ascii="Times New Roman" w:hAnsi="Times New Roman" w:cs="Times New Roman"/>
            <w:sz w:val="24"/>
            <w:szCs w:val="24"/>
            <w:lang w:val="en-US"/>
          </w:rPr>
          <w:t>300 MHz is important for the amateur community and has been used for many years for a range of applications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;</w:t>
        </w:r>
      </w:ins>
    </w:p>
    <w:p w:rsidR="00B61DA6" w:rsidRDefault="00B61DA6" w:rsidP="00B61DA6">
      <w:pPr>
        <w:rPr>
          <w:rFonts w:ascii="Times New Roman" w:hAnsi="Times New Roman" w:cs="Times New Roman"/>
          <w:sz w:val="24"/>
          <w:szCs w:val="24"/>
          <w:lang w:val="en-US"/>
        </w:rPr>
      </w:pPr>
      <w:del w:id="5" w:author="ANFR" w:date="2019-07-19T18:28:00Z">
        <w:r w:rsidDel="00384F67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delText>c</w:delText>
        </w:r>
      </w:del>
      <w:ins w:id="6" w:author="ANFR" w:date="2019-07-19T18:28:00Z">
        <w:r w:rsidR="00384F67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>d</w:t>
        </w:r>
      </w:ins>
      <w:r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C01F57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Pr="00C01F57">
        <w:rPr>
          <w:rFonts w:ascii="Times New Roman" w:hAnsi="Times New Roman" w:cs="Times New Roman"/>
          <w:sz w:val="24"/>
          <w:szCs w:val="24"/>
          <w:lang w:val="en-US"/>
        </w:rPr>
        <w:t xml:space="preserve"> the frequency band </w:t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1 240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noBreakHyphen/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1 300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t> MHz</w:t>
      </w:r>
      <w:r w:rsidR="007965D4" w:rsidRPr="00C01F5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F57">
        <w:rPr>
          <w:rFonts w:ascii="Times New Roman" w:hAnsi="Times New Roman" w:cs="Times New Roman"/>
          <w:sz w:val="24"/>
          <w:szCs w:val="24"/>
          <w:lang w:val="en-US"/>
        </w:rPr>
        <w:t xml:space="preserve">is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also </w:t>
      </w:r>
      <w:r w:rsidRPr="00C01F57">
        <w:rPr>
          <w:rFonts w:ascii="Times New Roman" w:hAnsi="Times New Roman" w:cs="Times New Roman"/>
          <w:sz w:val="24"/>
          <w:szCs w:val="24"/>
          <w:lang w:val="en-US"/>
        </w:rPr>
        <w:t xml:space="preserve">allocated worldwide to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radionavigation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-satellite service </w:t>
      </w:r>
      <w:r w:rsidR="00060CF4">
        <w:rPr>
          <w:rFonts w:ascii="Times New Roman" w:hAnsi="Times New Roman" w:cs="Times New Roman"/>
          <w:sz w:val="24"/>
          <w:szCs w:val="24"/>
          <w:lang w:val="en-US"/>
        </w:rPr>
        <w:t xml:space="preserve">(RNSS) in the </w:t>
      </w:r>
      <w:r>
        <w:rPr>
          <w:rFonts w:ascii="Times New Roman" w:hAnsi="Times New Roman" w:cs="Times New Roman"/>
          <w:sz w:val="24"/>
          <w:szCs w:val="24"/>
          <w:lang w:val="en-US"/>
        </w:rPr>
        <w:t>space-to-Earth</w:t>
      </w:r>
      <w:r w:rsidR="009F1C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60CF4">
        <w:rPr>
          <w:rFonts w:ascii="Times New Roman" w:hAnsi="Times New Roman" w:cs="Times New Roman"/>
          <w:sz w:val="24"/>
          <w:szCs w:val="24"/>
          <w:lang w:val="en-US"/>
        </w:rPr>
        <w:t>direction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01F57">
        <w:rPr>
          <w:rFonts w:ascii="Times New Roman" w:hAnsi="Times New Roman" w:cs="Times New Roman"/>
          <w:sz w:val="24"/>
          <w:szCs w:val="24"/>
          <w:lang w:val="en-US"/>
        </w:rPr>
        <w:t xml:space="preserve">on a </w:t>
      </w:r>
      <w:r>
        <w:rPr>
          <w:rFonts w:ascii="Times New Roman" w:hAnsi="Times New Roman" w:cs="Times New Roman"/>
          <w:sz w:val="24"/>
          <w:szCs w:val="24"/>
          <w:lang w:val="en-US"/>
        </w:rPr>
        <w:t>prim</w:t>
      </w:r>
      <w:r w:rsidRPr="00C01F57">
        <w:rPr>
          <w:rFonts w:ascii="Times New Roman" w:hAnsi="Times New Roman" w:cs="Times New Roman"/>
          <w:sz w:val="24"/>
          <w:szCs w:val="24"/>
          <w:lang w:val="en-US"/>
        </w:rPr>
        <w:t>ary basis;</w:t>
      </w:r>
    </w:p>
    <w:p w:rsidR="009F1C46" w:rsidRDefault="00823DE6" w:rsidP="009F1C46">
      <w:pPr>
        <w:rPr>
          <w:rFonts w:ascii="Times New Roman" w:hAnsi="Times New Roman" w:cs="Times New Roman"/>
          <w:sz w:val="24"/>
          <w:szCs w:val="24"/>
          <w:lang w:val="en-US"/>
        </w:rPr>
      </w:pPr>
      <w:del w:id="7" w:author="ANFR" w:date="2019-07-19T18:28:00Z">
        <w:r w:rsidDel="00384F67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delText>d</w:delText>
        </w:r>
      </w:del>
      <w:ins w:id="8" w:author="ANFR" w:date="2019-07-19T18:28:00Z">
        <w:r w:rsidR="00384F67">
          <w:rPr>
            <w:rFonts w:ascii="Times New Roman" w:hAnsi="Times New Roman" w:cs="Times New Roman"/>
            <w:i/>
            <w:iCs/>
            <w:sz w:val="24"/>
            <w:szCs w:val="24"/>
            <w:lang w:val="en-US"/>
          </w:rPr>
          <w:t>e</w:t>
        </w:r>
      </w:ins>
      <w:r w:rsidR="009F1C46"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="009F1C46" w:rsidRPr="00823DE6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Pr="00823DE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that RNSS systems using the band </w:t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1 240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noBreakHyphen/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1 300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t> MHz</w:t>
      </w:r>
      <w:r w:rsidR="007965D4" w:rsidRPr="00823DE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823DE6">
        <w:rPr>
          <w:rFonts w:ascii="Times New Roman" w:hAnsi="Times New Roman" w:cs="Times New Roman"/>
          <w:iCs/>
          <w:sz w:val="24"/>
          <w:szCs w:val="24"/>
          <w:lang w:val="en-US"/>
        </w:rPr>
        <w:t>are operational, or becoming operational, in various parts of the world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,</w:t>
      </w:r>
      <w:r w:rsidRPr="00823DE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with the aim of supporting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</w:t>
      </w:r>
      <w:r w:rsidRPr="00823DE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wide range of new satellite positioning services, for example enhanced accuracy and position authentication</w:t>
      </w:r>
      <w:r w:rsidR="009F1C46" w:rsidRPr="00C01F57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CA442A" w:rsidRPr="000F7F16" w:rsidRDefault="00CA442A" w:rsidP="00E64980">
      <w:pPr>
        <w:pStyle w:val="Call"/>
        <w:spacing w:after="200"/>
        <w:rPr>
          <w:szCs w:val="24"/>
        </w:rPr>
      </w:pPr>
      <w:proofErr w:type="gramStart"/>
      <w:r w:rsidRPr="000F7F16">
        <w:rPr>
          <w:szCs w:val="24"/>
        </w:rPr>
        <w:t>noting</w:t>
      </w:r>
      <w:proofErr w:type="gramEnd"/>
    </w:p>
    <w:p w:rsidR="0084009B" w:rsidRDefault="0084009B" w:rsidP="0084009B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>that</w:t>
      </w:r>
      <w:proofErr w:type="gramEnd"/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Recommendation ITU-R M.17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32</w:t>
      </w:r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contains the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characteristics </w:t>
      </w:r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systems operating in the amateur and amateur-satellite services for use in sharing studies</w:t>
      </w:r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</w:p>
    <w:p w:rsidR="0084009B" w:rsidRPr="0084009B" w:rsidRDefault="0084009B" w:rsidP="0084009B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4009B">
        <w:rPr>
          <w:rFonts w:ascii="Times New Roman" w:hAnsi="Times New Roman" w:cs="Times New Roman"/>
          <w:iCs/>
          <w:sz w:val="24"/>
          <w:szCs w:val="24"/>
          <w:lang w:val="en-US"/>
        </w:rPr>
        <w:t>that Recommendation ITU-R M.1044 should be used as a guide in studies of the compatibility between systems operating in the amateur and amateur-satellite services and systems operating in other services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</w:p>
    <w:p w:rsidR="00060CF4" w:rsidRPr="00331A9D" w:rsidRDefault="0084009B" w:rsidP="00331A9D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c</w:t>
      </w:r>
      <w:r w:rsidR="00331A9D"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="00331A9D"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22E1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that </w:t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Recommendation ITU-R M.1</w:t>
      </w:r>
      <w:r w:rsidR="00DB22E1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787</w:t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DB22E1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contains the description of RNSS systems and the technical characteristics of space stations </w:t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operating in the frequency band 1 2</w:t>
      </w:r>
      <w:r w:rsidR="00DB22E1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40</w:t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-1 300 MHz;</w:t>
      </w:r>
    </w:p>
    <w:p w:rsidR="00DB22E1" w:rsidRPr="00331A9D" w:rsidRDefault="0084009B" w:rsidP="00331A9D">
      <w:pPr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="00331A9D"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="00331A9D"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="00DB22E1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that</w:t>
      </w:r>
      <w:proofErr w:type="gramEnd"/>
      <w:r w:rsidR="00DB22E1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Recommendation ITU-R M.1902 contains the characteristics and protection criteria for RNSS (space-to-Earth) receivers operating in the frequency band 1 240-1 300 MHz;</w:t>
      </w:r>
    </w:p>
    <w:p w:rsidR="00060CF4" w:rsidRPr="000F7F16" w:rsidRDefault="00060CF4" w:rsidP="00E64980">
      <w:pPr>
        <w:pStyle w:val="Call"/>
        <w:spacing w:after="200"/>
        <w:rPr>
          <w:szCs w:val="24"/>
        </w:rPr>
      </w:pPr>
      <w:proofErr w:type="gramStart"/>
      <w:r>
        <w:rPr>
          <w:szCs w:val="24"/>
        </w:rPr>
        <w:t>recogniz</w:t>
      </w:r>
      <w:r w:rsidRPr="000F7F16">
        <w:rPr>
          <w:szCs w:val="24"/>
        </w:rPr>
        <w:t>ing</w:t>
      </w:r>
      <w:proofErr w:type="gramEnd"/>
    </w:p>
    <w:p w:rsidR="00E318A2" w:rsidRDefault="00E318A2" w:rsidP="00E318A2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that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some cases of harmful interference caused by emissions in the amateur service </w:t>
      </w:r>
      <w:r w:rsidR="00691567">
        <w:rPr>
          <w:rFonts w:ascii="Times New Roman" w:hAnsi="Times New Roman" w:cs="Times New Roman"/>
          <w:iCs/>
          <w:sz w:val="24"/>
          <w:szCs w:val="24"/>
          <w:lang w:val="en-US"/>
        </w:rPr>
        <w:t>in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to RNSS (space-to-Earth) receivers have </w:t>
      </w:r>
      <w:r w:rsidR="002E498F">
        <w:rPr>
          <w:rFonts w:ascii="Times New Roman" w:hAnsi="Times New Roman" w:cs="Times New Roman"/>
          <w:iCs/>
          <w:sz w:val="24"/>
          <w:szCs w:val="24"/>
          <w:lang w:val="en-US"/>
        </w:rPr>
        <w:t>occurred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and resulted in </w:t>
      </w:r>
      <w:r w:rsidR="0069156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investigations and in </w:t>
      </w:r>
      <w:r w:rsidR="00691567" w:rsidRPr="00691567">
        <w:rPr>
          <w:rFonts w:ascii="Times New Roman" w:hAnsi="Times New Roman" w:cs="Times New Roman"/>
          <w:iCs/>
          <w:sz w:val="24"/>
          <w:szCs w:val="24"/>
          <w:lang w:val="en-US"/>
        </w:rPr>
        <w:t>instruct</w:t>
      </w:r>
      <w:r w:rsidR="00691567">
        <w:rPr>
          <w:rFonts w:ascii="Times New Roman" w:hAnsi="Times New Roman" w:cs="Times New Roman"/>
          <w:iCs/>
          <w:sz w:val="24"/>
          <w:szCs w:val="24"/>
          <w:lang w:val="en-US"/>
        </w:rPr>
        <w:t>ions to t</w:t>
      </w:r>
      <w:r w:rsidR="00691567" w:rsidRPr="00691567">
        <w:rPr>
          <w:rFonts w:ascii="Times New Roman" w:hAnsi="Times New Roman" w:cs="Times New Roman"/>
          <w:iCs/>
          <w:sz w:val="24"/>
          <w:szCs w:val="24"/>
          <w:lang w:val="en-US"/>
        </w:rPr>
        <w:t>he operator of the interfering station to cease transmissions</w:t>
      </w:r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  <w:r w:rsidR="000F372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E7460C" w:rsidRDefault="00E7460C" w:rsidP="00E7460C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b</w:t>
      </w:r>
      <w:r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that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the number of RNSS receivers in the band </w:t>
      </w:r>
      <w:r w:rsidRPr="007965D4">
        <w:rPr>
          <w:rFonts w:ascii="Times New Roman" w:hAnsi="Times New Roman" w:cs="Times New Roman"/>
          <w:iCs/>
          <w:sz w:val="24"/>
          <w:szCs w:val="24"/>
          <w:lang w:val="en-US"/>
        </w:rPr>
        <w:t>1 240</w:t>
      </w:r>
      <w:r w:rsidRPr="007965D4">
        <w:rPr>
          <w:rFonts w:ascii="Times New Roman" w:hAnsi="Times New Roman" w:cs="Times New Roman"/>
          <w:iCs/>
          <w:sz w:val="24"/>
          <w:szCs w:val="24"/>
          <w:lang w:val="en-US"/>
        </w:rPr>
        <w:noBreakHyphen/>
        <w:t xml:space="preserve">1 300 MHz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is currently limited in certain regions, but will increase</w:t>
      </w:r>
      <w:r w:rsidR="00B47A7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dramatically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in the near future with the ubiquitous </w:t>
      </w:r>
      <w:r w:rsidR="00B47A71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deployment of </w:t>
      </w:r>
      <w:r w:rsidR="002E498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receivers used in </w:t>
      </w:r>
      <w:r w:rsidR="00B47A71">
        <w:rPr>
          <w:rFonts w:ascii="Times New Roman" w:hAnsi="Times New Roman" w:cs="Times New Roman"/>
          <w:iCs/>
          <w:sz w:val="24"/>
          <w:szCs w:val="24"/>
          <w:lang w:val="en-US"/>
        </w:rPr>
        <w:t>mass-market applications</w:t>
      </w:r>
      <w:r w:rsidRPr="00331A9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:rsidR="006E0357" w:rsidRDefault="006E0357" w:rsidP="006E035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E035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E0357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that according to No. </w:t>
      </w:r>
      <w:r w:rsidRPr="006E0357">
        <w:rPr>
          <w:rFonts w:ascii="Times New Roman" w:hAnsi="Times New Roman" w:cs="Times New Roman"/>
          <w:b/>
          <w:sz w:val="24"/>
          <w:szCs w:val="24"/>
          <w:lang w:val="en-US"/>
        </w:rPr>
        <w:t>5.29</w:t>
      </w:r>
      <w:r w:rsidRPr="006E0357">
        <w:rPr>
          <w:rFonts w:ascii="Times New Roman" w:hAnsi="Times New Roman" w:cs="Times New Roman"/>
          <w:sz w:val="24"/>
          <w:szCs w:val="24"/>
          <w:lang w:val="en-US"/>
        </w:rPr>
        <w:t xml:space="preserve"> of the 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>Radio Regulations</w:t>
      </w:r>
      <w:r w:rsidRPr="006E0357">
        <w:rPr>
          <w:rFonts w:ascii="Times New Roman" w:hAnsi="Times New Roman" w:cs="Times New Roman"/>
          <w:sz w:val="24"/>
          <w:szCs w:val="24"/>
          <w:lang w:val="en-US"/>
        </w:rPr>
        <w:t>, stations of a secondary service shall not cause harmful interference to stations of primary services to which frequencies are already assigned or to which frequencies may be assigned at a later date;</w:t>
      </w:r>
    </w:p>
    <w:p w:rsidR="00060CF4" w:rsidRPr="00331A9D" w:rsidRDefault="006E0357" w:rsidP="00331A9D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d</w:t>
      </w:r>
      <w:r w:rsidR="00331A9D"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="00331A9D"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that administrations </w:t>
      </w:r>
      <w:del w:id="9" w:author="ANFR" w:date="2019-07-19T18:28:00Z">
        <w:r w:rsidR="00060CF4" w:rsidRPr="00331A9D" w:rsidDel="00384F67">
          <w:rPr>
            <w:rFonts w:ascii="Times New Roman" w:hAnsi="Times New Roman" w:cs="Times New Roman"/>
            <w:iCs/>
            <w:sz w:val="24"/>
            <w:szCs w:val="24"/>
            <w:lang w:val="en-US"/>
          </w:rPr>
          <w:delText xml:space="preserve">may </w:delText>
        </w:r>
      </w:del>
      <w:ins w:id="10" w:author="ANFR" w:date="2019-07-19T18:28:00Z">
        <w:r w:rsidR="00384F67">
          <w:rPr>
            <w:rFonts w:ascii="Times New Roman" w:hAnsi="Times New Roman" w:cs="Times New Roman"/>
            <w:iCs/>
            <w:sz w:val="24"/>
            <w:szCs w:val="24"/>
            <w:lang w:val="en-US"/>
          </w:rPr>
          <w:t>will</w:t>
        </w:r>
        <w:r w:rsidR="00384F67" w:rsidRPr="00331A9D">
          <w:rPr>
            <w:rFonts w:ascii="Times New Roman" w:hAnsi="Times New Roman" w:cs="Times New Roman"/>
            <w:iCs/>
            <w:sz w:val="24"/>
            <w:szCs w:val="24"/>
            <w:lang w:val="en-US"/>
          </w:rPr>
          <w:t xml:space="preserve"> </w:t>
        </w:r>
      </w:ins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benefit from the availability of studies and guidelines about the protection of the </w:t>
      </w:r>
      <w:r w:rsidR="000B673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RNSS</w:t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84009B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(space-to-Earth) </w:t>
      </w:r>
      <w:r w:rsidR="000B673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by the amateur and amateur-satellite services </w:t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in the frequency band </w:t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1 240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noBreakHyphen/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1 300</w:t>
      </w:r>
      <w:r w:rsidR="007965D4" w:rsidRPr="000F7F16">
        <w:rPr>
          <w:rFonts w:ascii="Times New Roman" w:hAnsi="Times New Roman" w:cs="Times New Roman"/>
          <w:sz w:val="24"/>
          <w:szCs w:val="24"/>
          <w:lang w:val="en-US"/>
        </w:rPr>
        <w:t> MHz</w:t>
      </w:r>
      <w:r w:rsidR="00060CF4" w:rsidRPr="00331A9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</w:p>
    <w:p w:rsidR="002E498F" w:rsidRDefault="006E0357" w:rsidP="002E498F">
      <w:pPr>
        <w:rPr>
          <w:rFonts w:ascii="TimesNewRoman" w:hAnsi="TimesNewRoman" w:cs="TimesNew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="007965D4" w:rsidRPr="000F7F16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  <w:r w:rsidR="007965D4" w:rsidRPr="007965D4">
        <w:rPr>
          <w:rFonts w:ascii="Times New Roman" w:hAnsi="Times New Roman" w:cs="Times New Roman"/>
          <w:i/>
          <w:iCs/>
          <w:sz w:val="24"/>
          <w:szCs w:val="24"/>
          <w:lang w:val="en-US"/>
        </w:rPr>
        <w:tab/>
      </w:r>
      <w:r w:rsidR="007965D4" w:rsidRPr="007965D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that </w:t>
      </w:r>
      <w:r w:rsidR="00EC0EC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some </w:t>
      </w:r>
      <w:r w:rsidR="007965D4" w:rsidRPr="007965D4">
        <w:rPr>
          <w:rFonts w:ascii="Times New Roman" w:hAnsi="Times New Roman" w:cs="Times New Roman"/>
          <w:iCs/>
          <w:sz w:val="24"/>
          <w:szCs w:val="24"/>
          <w:lang w:val="en-US"/>
        </w:rPr>
        <w:t>RNSS receivers in the band 1 240</w:t>
      </w:r>
      <w:r w:rsidR="007965D4" w:rsidRPr="007965D4">
        <w:rPr>
          <w:rFonts w:ascii="Times New Roman" w:hAnsi="Times New Roman" w:cs="Times New Roman"/>
          <w:iCs/>
          <w:sz w:val="24"/>
          <w:szCs w:val="24"/>
          <w:lang w:val="en-US"/>
        </w:rPr>
        <w:noBreakHyphen/>
        <w:t xml:space="preserve">1 300 MHz </w:t>
      </w:r>
      <w:r w:rsidR="008A4066">
        <w:rPr>
          <w:rFonts w:ascii="Times New Roman" w:hAnsi="Times New Roman" w:cs="Times New Roman"/>
          <w:iCs/>
          <w:sz w:val="24"/>
          <w:szCs w:val="24"/>
          <w:lang w:val="en-US"/>
        </w:rPr>
        <w:t>may be</w:t>
      </w:r>
      <w:r w:rsidR="00EC0EC7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equipped with</w:t>
      </w:r>
      <w:r w:rsidR="007965D4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7965D4" w:rsidRPr="007965D4">
        <w:rPr>
          <w:rFonts w:ascii="TimesNewRoman" w:hAnsi="TimesNewRoman" w:cs="TimesNewRoman"/>
          <w:sz w:val="24"/>
          <w:szCs w:val="24"/>
          <w:lang w:val="en-US"/>
        </w:rPr>
        <w:t>pulse-blanking</w:t>
      </w:r>
      <w:r w:rsidR="00EC0EC7" w:rsidRPr="00EC0EC7">
        <w:rPr>
          <w:rFonts w:ascii="TimesNewRoman" w:hAnsi="TimesNewRoman" w:cs="TimesNewRoman"/>
          <w:sz w:val="24"/>
          <w:szCs w:val="24"/>
          <w:lang w:val="en-US"/>
        </w:rPr>
        <w:t>, which may facilitate sharing with certain amateur service applications</w:t>
      </w:r>
      <w:r w:rsidR="007965D4">
        <w:rPr>
          <w:rFonts w:ascii="TimesNewRoman" w:hAnsi="TimesNewRoman" w:cs="TimesNewRoman"/>
          <w:sz w:val="24"/>
          <w:szCs w:val="24"/>
          <w:lang w:val="en-US"/>
        </w:rPr>
        <w:t>;</w:t>
      </w:r>
      <w:r w:rsidR="002E498F">
        <w:rPr>
          <w:rFonts w:ascii="TimesNewRoman" w:hAnsi="TimesNewRoman" w:cs="TimesNewRoman"/>
          <w:sz w:val="24"/>
          <w:szCs w:val="24"/>
          <w:lang w:val="en-US"/>
        </w:rPr>
        <w:t xml:space="preserve"> </w:t>
      </w:r>
    </w:p>
    <w:p w:rsidR="002E498F" w:rsidRPr="00C1139F" w:rsidRDefault="006D7672" w:rsidP="002E498F">
      <w:pPr>
        <w:rPr>
          <w:rFonts w:ascii="TimesNewRoman" w:hAnsi="TimesNewRoman" w:cs="TimesNewRoman"/>
          <w:sz w:val="24"/>
          <w:szCs w:val="24"/>
          <w:lang w:val="en-US"/>
        </w:rPr>
      </w:pPr>
      <w:r w:rsidRPr="001323C8">
        <w:rPr>
          <w:rFonts w:ascii="TimesNewRoman" w:hAnsi="TimesNewRoman" w:cs="TimesNewRoman"/>
          <w:i/>
          <w:sz w:val="24"/>
          <w:szCs w:val="24"/>
          <w:lang w:val="en-US"/>
        </w:rPr>
        <w:t>f</w:t>
      </w:r>
      <w:r w:rsidR="002E498F" w:rsidRPr="001323C8">
        <w:rPr>
          <w:rFonts w:ascii="TimesNewRoman" w:hAnsi="TimesNewRoman" w:cs="TimesNewRoman"/>
          <w:i/>
          <w:sz w:val="24"/>
          <w:szCs w:val="24"/>
          <w:lang w:val="en-US"/>
        </w:rPr>
        <w:t>)</w:t>
      </w:r>
      <w:r w:rsidR="002E498F">
        <w:rPr>
          <w:rFonts w:ascii="TimesNewRoman" w:hAnsi="TimesNewRoman" w:cs="TimesNewRoman"/>
          <w:sz w:val="24"/>
          <w:szCs w:val="24"/>
          <w:lang w:val="en-US"/>
        </w:rPr>
        <w:tab/>
        <w:t xml:space="preserve">that the amateur service </w:t>
      </w:r>
      <w:r w:rsidRPr="00185A70">
        <w:rPr>
          <w:rFonts w:ascii="TimesNewRoman" w:hAnsi="TimesNewRoman" w:cs="TimesNewRoman"/>
          <w:sz w:val="24"/>
          <w:szCs w:val="24"/>
          <w:lang w:val="en-US"/>
        </w:rPr>
        <w:t>in the band 1 240-1 300 MHz</w:t>
      </w:r>
      <w:r w:rsidRPr="00185A70">
        <w:rPr>
          <w:i/>
          <w:lang w:val="en-US"/>
        </w:rPr>
        <w:t xml:space="preserve"> </w:t>
      </w:r>
      <w:r w:rsidRPr="00185A70">
        <w:rPr>
          <w:rFonts w:ascii="TimesNewRoman" w:hAnsi="TimesNewRoman" w:cs="TimesNewRoman"/>
          <w:sz w:val="24"/>
          <w:szCs w:val="24"/>
          <w:lang w:val="en-US"/>
        </w:rPr>
        <w:t>is currently used for amateur voice, data and image transmission in several countries in Europe and around the globe</w:t>
      </w:r>
      <w:r>
        <w:rPr>
          <w:rFonts w:ascii="TimesNewRoman" w:hAnsi="TimesNewRoman" w:cs="TimesNewRoman"/>
          <w:sz w:val="24"/>
          <w:szCs w:val="24"/>
          <w:lang w:val="en-US"/>
        </w:rPr>
        <w:t xml:space="preserve"> and </w:t>
      </w:r>
      <w:r w:rsidR="002E498F">
        <w:rPr>
          <w:rFonts w:ascii="TimesNewRoman" w:hAnsi="TimesNewRoman" w:cs="TimesNewRoman"/>
          <w:sz w:val="24"/>
          <w:szCs w:val="24"/>
          <w:lang w:val="en-US"/>
        </w:rPr>
        <w:t>may transmit a variety of emission types including wideband, continuous and/or high EIRP transmissions;</w:t>
      </w:r>
    </w:p>
    <w:p w:rsidR="00CA442A" w:rsidRPr="000F7F16" w:rsidRDefault="00CA442A" w:rsidP="00E64980">
      <w:pPr>
        <w:pStyle w:val="Call"/>
        <w:spacing w:after="200"/>
        <w:rPr>
          <w:szCs w:val="24"/>
        </w:rPr>
      </w:pPr>
      <w:proofErr w:type="gramStart"/>
      <w:r w:rsidRPr="000F7F16">
        <w:rPr>
          <w:szCs w:val="24"/>
        </w:rPr>
        <w:t>resolves</w:t>
      </w:r>
      <w:proofErr w:type="gramEnd"/>
      <w:r w:rsidRPr="000F7F16">
        <w:rPr>
          <w:szCs w:val="24"/>
        </w:rPr>
        <w:t xml:space="preserve"> to invite the 20</w:t>
      </w:r>
      <w:r w:rsidR="003C2632">
        <w:rPr>
          <w:szCs w:val="24"/>
        </w:rPr>
        <w:t>23</w:t>
      </w:r>
      <w:r w:rsidRPr="000F7F16">
        <w:rPr>
          <w:szCs w:val="24"/>
        </w:rPr>
        <w:t xml:space="preserve"> World Radiocommunication Conference</w:t>
      </w:r>
    </w:p>
    <w:p w:rsidR="00CA442A" w:rsidRPr="000F7F16" w:rsidRDefault="00CA442A" w:rsidP="00CA442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F7F16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Pr="000F7F16">
        <w:rPr>
          <w:rFonts w:ascii="Times New Roman" w:hAnsi="Times New Roman" w:cs="Times New Roman"/>
          <w:sz w:val="24"/>
          <w:szCs w:val="24"/>
          <w:lang w:val="en-US"/>
        </w:rPr>
        <w:t xml:space="preserve"> consider the results of the studies belo</w:t>
      </w:r>
      <w:r w:rsidR="0084009B">
        <w:rPr>
          <w:rFonts w:ascii="Times New Roman" w:hAnsi="Times New Roman" w:cs="Times New Roman"/>
          <w:sz w:val="24"/>
          <w:szCs w:val="24"/>
          <w:lang w:val="en-US"/>
        </w:rPr>
        <w:t>w and take appropriate actions,</w:t>
      </w:r>
    </w:p>
    <w:p w:rsidR="00CA442A" w:rsidRPr="000F7F16" w:rsidRDefault="00CA442A" w:rsidP="00E64980">
      <w:pPr>
        <w:pStyle w:val="Call"/>
        <w:spacing w:after="200"/>
        <w:rPr>
          <w:szCs w:val="24"/>
        </w:rPr>
      </w:pPr>
      <w:proofErr w:type="gramStart"/>
      <w:r w:rsidRPr="000F7F16">
        <w:rPr>
          <w:szCs w:val="24"/>
        </w:rPr>
        <w:t>invites</w:t>
      </w:r>
      <w:proofErr w:type="gramEnd"/>
      <w:r w:rsidRPr="000F7F16">
        <w:rPr>
          <w:szCs w:val="24"/>
        </w:rPr>
        <w:t xml:space="preserve"> ITU-R</w:t>
      </w:r>
    </w:p>
    <w:p w:rsidR="00CA442A" w:rsidRPr="000F7F16" w:rsidRDefault="00CA442A" w:rsidP="00CA442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F7F1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ab/>
        <w:t xml:space="preserve">to </w:t>
      </w:r>
      <w:r w:rsidR="003821BE">
        <w:rPr>
          <w:rFonts w:ascii="Times New Roman" w:hAnsi="Times New Roman" w:cs="Times New Roman"/>
          <w:sz w:val="24"/>
          <w:szCs w:val="24"/>
          <w:lang w:val="en-US"/>
        </w:rPr>
        <w:t xml:space="preserve">perform the detailed review of the different </w:t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 xml:space="preserve">systems and </w:t>
      </w:r>
      <w:r w:rsidR="003821BE">
        <w:rPr>
          <w:rFonts w:ascii="Times New Roman" w:hAnsi="Times New Roman" w:cs="Times New Roman"/>
          <w:sz w:val="24"/>
          <w:szCs w:val="24"/>
          <w:lang w:val="en-US"/>
        </w:rPr>
        <w:t xml:space="preserve">applications used in the </w:t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amateur service and amateur-satellite service allocations within the band 1 240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noBreakHyphen/>
      </w:r>
      <w:r w:rsidR="007965D4">
        <w:rPr>
          <w:rFonts w:ascii="Times New Roman" w:hAnsi="Times New Roman" w:cs="Times New Roman"/>
          <w:sz w:val="24"/>
          <w:szCs w:val="24"/>
          <w:lang w:val="en-US"/>
        </w:rPr>
        <w:t>1 300</w:t>
      </w:r>
      <w:r w:rsidRPr="000F7F16">
        <w:rPr>
          <w:rFonts w:ascii="Times New Roman" w:hAnsi="Times New Roman" w:cs="Times New Roman"/>
          <w:sz w:val="24"/>
          <w:szCs w:val="24"/>
          <w:lang w:val="en-US"/>
        </w:rPr>
        <w:t> MHz;</w:t>
      </w:r>
    </w:p>
    <w:p w:rsidR="003C2632" w:rsidRDefault="005C1CC9" w:rsidP="00B7375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C2632" w:rsidRPr="000F7F1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3759" w:rsidRPr="000F7F16">
        <w:rPr>
          <w:rFonts w:ascii="Times New Roman" w:hAnsi="Times New Roman" w:cs="Times New Roman"/>
          <w:sz w:val="24"/>
          <w:szCs w:val="24"/>
          <w:lang w:val="en-US"/>
        </w:rPr>
        <w:t xml:space="preserve">taking into account the results of the above </w:t>
      </w:r>
      <w:r w:rsidR="00B73759">
        <w:rPr>
          <w:rFonts w:ascii="Times New Roman" w:hAnsi="Times New Roman" w:cs="Times New Roman"/>
          <w:sz w:val="24"/>
          <w:szCs w:val="24"/>
          <w:lang w:val="en-US"/>
        </w:rPr>
        <w:t>review</w:t>
      </w:r>
      <w:r w:rsidR="00B73759" w:rsidRPr="000F7F1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C2632" w:rsidRPr="003C2632">
        <w:rPr>
          <w:rFonts w:ascii="Times New Roman" w:hAnsi="Times New Roman" w:cs="Times New Roman"/>
          <w:sz w:val="24"/>
          <w:szCs w:val="24"/>
          <w:lang w:val="en-US"/>
        </w:rPr>
        <w:t>to conduct, in time for WRC-</w:t>
      </w:r>
      <w:r w:rsidR="003C2632">
        <w:rPr>
          <w:rFonts w:ascii="Times New Roman" w:hAnsi="Times New Roman" w:cs="Times New Roman"/>
          <w:sz w:val="24"/>
          <w:szCs w:val="24"/>
          <w:lang w:val="en-US"/>
        </w:rPr>
        <w:t>23</w:t>
      </w:r>
      <w:r w:rsidR="003C2632" w:rsidRPr="003C2632">
        <w:rPr>
          <w:rFonts w:ascii="Times New Roman" w:hAnsi="Times New Roman" w:cs="Times New Roman"/>
          <w:sz w:val="24"/>
          <w:szCs w:val="24"/>
          <w:lang w:val="en-US"/>
        </w:rPr>
        <w:t>, the necessary studies leading to technical, regulatory</w:t>
      </w:r>
      <w:r w:rsidR="003C26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2632" w:rsidRPr="003C2632">
        <w:rPr>
          <w:rFonts w:ascii="Times New Roman" w:hAnsi="Times New Roman" w:cs="Times New Roman"/>
          <w:sz w:val="24"/>
          <w:szCs w:val="24"/>
          <w:lang w:val="en-US"/>
        </w:rPr>
        <w:t xml:space="preserve">and operational recommendations to the Conference, enabling </w:t>
      </w:r>
      <w:del w:id="11" w:author="ANFR" w:date="2019-07-19T18:30:00Z">
        <w:r w:rsidR="003C2632" w:rsidRPr="003C2632" w:rsidDel="008706FA">
          <w:rPr>
            <w:rFonts w:ascii="Times New Roman" w:hAnsi="Times New Roman" w:cs="Times New Roman"/>
            <w:sz w:val="24"/>
            <w:szCs w:val="24"/>
            <w:lang w:val="en-US"/>
          </w:rPr>
          <w:delText xml:space="preserve">that </w:delText>
        </w:r>
      </w:del>
      <w:ins w:id="12" w:author="ANFR" w:date="2019-07-19T18:30:00Z">
        <w:r w:rsidR="008706FA">
          <w:rPr>
            <w:rFonts w:ascii="Times New Roman" w:hAnsi="Times New Roman" w:cs="Times New Roman"/>
            <w:sz w:val="24"/>
            <w:szCs w:val="24"/>
            <w:lang w:val="en-US"/>
          </w:rPr>
          <w:t>the</w:t>
        </w:r>
        <w:r w:rsidR="008706FA" w:rsidRPr="003C2632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</w:ins>
      <w:r w:rsidR="003C2632" w:rsidRPr="003C2632">
        <w:rPr>
          <w:rFonts w:ascii="Times New Roman" w:hAnsi="Times New Roman" w:cs="Times New Roman"/>
          <w:sz w:val="24"/>
          <w:szCs w:val="24"/>
          <w:lang w:val="en-US"/>
        </w:rPr>
        <w:t xml:space="preserve">Conference to decide on </w:t>
      </w:r>
      <w:r w:rsidR="003C2632">
        <w:rPr>
          <w:rFonts w:ascii="Times New Roman" w:hAnsi="Times New Roman" w:cs="Times New Roman"/>
          <w:sz w:val="24"/>
          <w:szCs w:val="24"/>
          <w:lang w:val="en-US"/>
        </w:rPr>
        <w:t xml:space="preserve">effective measures </w:t>
      </w:r>
      <w:r w:rsidR="00B73759">
        <w:rPr>
          <w:rFonts w:ascii="Times New Roman" w:hAnsi="Times New Roman" w:cs="Times New Roman"/>
          <w:sz w:val="24"/>
          <w:szCs w:val="24"/>
          <w:lang w:val="en-US"/>
        </w:rPr>
        <w:t xml:space="preserve">to ensure the protection </w:t>
      </w:r>
      <w:del w:id="13" w:author="ANFR" w:date="2019-07-22T11:29:00Z">
        <w:r w:rsidR="00400E6C" w:rsidRPr="00A12E57" w:rsidDel="00A12E57">
          <w:rPr>
            <w:rFonts w:ascii="Times New Roman" w:hAnsi="Times New Roman" w:cs="Times New Roman"/>
            <w:sz w:val="24"/>
            <w:szCs w:val="24"/>
            <w:lang w:val="en-US"/>
          </w:rPr>
          <w:delText>without undue constraints</w:delText>
        </w:r>
        <w:r w:rsidR="00400E6C" w:rsidDel="00A12E57">
          <w:rPr>
            <w:rFonts w:ascii="Times New Roman" w:hAnsi="Times New Roman" w:cs="Times New Roman"/>
            <w:sz w:val="24"/>
            <w:szCs w:val="24"/>
            <w:lang w:val="en-US"/>
          </w:rPr>
          <w:delText xml:space="preserve"> </w:delText>
        </w:r>
      </w:del>
      <w:r w:rsidR="00B73759">
        <w:rPr>
          <w:rFonts w:ascii="Times New Roman" w:hAnsi="Times New Roman" w:cs="Times New Roman"/>
          <w:sz w:val="24"/>
          <w:szCs w:val="24"/>
          <w:lang w:val="en-US"/>
        </w:rPr>
        <w:t xml:space="preserve">of RNSS (space-to-Earth) receivers </w:t>
      </w:r>
      <w:del w:id="14" w:author="ANFR" w:date="2019-07-19T18:36:00Z">
        <w:r w:rsidR="00B73759" w:rsidDel="008706FA">
          <w:rPr>
            <w:rFonts w:ascii="Times New Roman" w:hAnsi="Times New Roman" w:cs="Times New Roman"/>
            <w:sz w:val="24"/>
            <w:szCs w:val="24"/>
            <w:lang w:val="en-US"/>
          </w:rPr>
          <w:delText xml:space="preserve">by </w:delText>
        </w:r>
      </w:del>
      <w:ins w:id="15" w:author="ANFR" w:date="2019-07-19T18:36:00Z">
        <w:r w:rsidR="008706FA">
          <w:rPr>
            <w:rFonts w:ascii="Times New Roman" w:hAnsi="Times New Roman" w:cs="Times New Roman"/>
            <w:sz w:val="24"/>
            <w:szCs w:val="24"/>
            <w:lang w:val="en-US"/>
          </w:rPr>
          <w:t xml:space="preserve">from </w:t>
        </w:r>
      </w:ins>
      <w:r w:rsidR="00B73759">
        <w:rPr>
          <w:rFonts w:ascii="Times New Roman" w:hAnsi="Times New Roman" w:cs="Times New Roman"/>
          <w:sz w:val="24"/>
          <w:szCs w:val="24"/>
          <w:lang w:val="en-US"/>
        </w:rPr>
        <w:t>the amateur and amateur-satellite service</w:t>
      </w:r>
      <w:r w:rsidR="00B73759" w:rsidRPr="000F7F16">
        <w:rPr>
          <w:rFonts w:ascii="Times New Roman" w:hAnsi="Times New Roman" w:cs="Times New Roman"/>
          <w:sz w:val="24"/>
          <w:szCs w:val="24"/>
          <w:lang w:val="en-US"/>
        </w:rPr>
        <w:t>s</w:t>
      </w:r>
      <w:ins w:id="16" w:author="ANFR" w:date="2019-07-19T18:29:00Z">
        <w:r w:rsidR="00384F67">
          <w:rPr>
            <w:rFonts w:ascii="Times New Roman" w:hAnsi="Times New Roman" w:cs="Times New Roman"/>
            <w:sz w:val="24"/>
            <w:szCs w:val="24"/>
            <w:lang w:val="en-US"/>
          </w:rPr>
          <w:t xml:space="preserve"> </w:t>
        </w:r>
        <w:r w:rsidR="00C75AF1">
          <w:rPr>
            <w:rFonts w:ascii="Times New Roman" w:hAnsi="Times New Roman" w:cs="Times New Roman"/>
            <w:sz w:val="24"/>
            <w:szCs w:val="24"/>
            <w:lang w:val="en-US"/>
          </w:rPr>
          <w:t>within the band 1</w:t>
        </w:r>
      </w:ins>
      <w:ins w:id="17" w:author="ANFR" w:date="2019-07-19T18:30:00Z">
        <w:r w:rsidR="00C75AF1">
          <w:rPr>
            <w:rFonts w:ascii="Times New Roman" w:hAnsi="Times New Roman" w:cs="Times New Roman"/>
            <w:sz w:val="24"/>
            <w:szCs w:val="24"/>
            <w:lang w:val="en-US"/>
          </w:rPr>
          <w:t> </w:t>
        </w:r>
      </w:ins>
      <w:ins w:id="18" w:author="ANFR" w:date="2019-07-19T18:29:00Z">
        <w:r w:rsidR="00C75AF1">
          <w:rPr>
            <w:rFonts w:ascii="Times New Roman" w:hAnsi="Times New Roman" w:cs="Times New Roman"/>
            <w:sz w:val="24"/>
            <w:szCs w:val="24"/>
            <w:lang w:val="en-US"/>
          </w:rPr>
          <w:t>240-1 </w:t>
        </w:r>
        <w:r w:rsidR="00384F67" w:rsidRPr="00384F67">
          <w:rPr>
            <w:rFonts w:ascii="Times New Roman" w:hAnsi="Times New Roman" w:cs="Times New Roman"/>
            <w:sz w:val="24"/>
            <w:szCs w:val="24"/>
            <w:lang w:val="en-US"/>
          </w:rPr>
          <w:t>300 MHz, without considering the removal of these amateur and amateur-satellite services allocations</w:t>
        </w:r>
      </w:ins>
      <w:r w:rsidR="00B7375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1139F" w:rsidRDefault="00C1139F" w:rsidP="00C1139F">
      <w:pPr>
        <w:pStyle w:val="ResNo"/>
      </w:pPr>
      <w:r>
        <w:t>_______________</w:t>
      </w:r>
    </w:p>
    <w:p w:rsidR="003C2632" w:rsidRPr="000F7F16" w:rsidRDefault="003C2632" w:rsidP="0084009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C2632" w:rsidRPr="000F7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34F04"/>
    <w:multiLevelType w:val="hybridMultilevel"/>
    <w:tmpl w:val="8A36D17C"/>
    <w:lvl w:ilvl="0" w:tplc="76AE5F5A">
      <w:start w:val="1"/>
      <w:numFmt w:val="lowerLetter"/>
      <w:lvlText w:val="%1)"/>
      <w:lvlJc w:val="left"/>
      <w:pPr>
        <w:ind w:left="705" w:hanging="70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5330A1"/>
    <w:multiLevelType w:val="hybridMultilevel"/>
    <w:tmpl w:val="70980558"/>
    <w:lvl w:ilvl="0" w:tplc="796A4D5E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0038B1"/>
    <w:multiLevelType w:val="hybridMultilevel"/>
    <w:tmpl w:val="A0D80CCC"/>
    <w:lvl w:ilvl="0" w:tplc="6CE05844">
      <w:start w:val="1"/>
      <w:numFmt w:val="lowerLetter"/>
      <w:lvlText w:val="%1)"/>
      <w:lvlJc w:val="left"/>
      <w:pPr>
        <w:ind w:left="705" w:hanging="70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0F7355"/>
    <w:multiLevelType w:val="hybridMultilevel"/>
    <w:tmpl w:val="F8EE832C"/>
    <w:lvl w:ilvl="0" w:tplc="BDF846D6">
      <w:start w:val="1"/>
      <w:numFmt w:val="lowerLetter"/>
      <w:lvlText w:val="%1)"/>
      <w:lvlJc w:val="left"/>
      <w:pPr>
        <w:ind w:left="705" w:hanging="70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09"/>
    <w:rsid w:val="00000A9E"/>
    <w:rsid w:val="00002194"/>
    <w:rsid w:val="00011951"/>
    <w:rsid w:val="00011EBF"/>
    <w:rsid w:val="00015A77"/>
    <w:rsid w:val="000247DA"/>
    <w:rsid w:val="00024B1F"/>
    <w:rsid w:val="00027DD7"/>
    <w:rsid w:val="00031329"/>
    <w:rsid w:val="00031881"/>
    <w:rsid w:val="00032A30"/>
    <w:rsid w:val="00033C71"/>
    <w:rsid w:val="000349C8"/>
    <w:rsid w:val="00041571"/>
    <w:rsid w:val="00042969"/>
    <w:rsid w:val="00043273"/>
    <w:rsid w:val="000460AE"/>
    <w:rsid w:val="00046B0A"/>
    <w:rsid w:val="00050756"/>
    <w:rsid w:val="00050A9F"/>
    <w:rsid w:val="000514FE"/>
    <w:rsid w:val="0005158B"/>
    <w:rsid w:val="000521AA"/>
    <w:rsid w:val="00054DF8"/>
    <w:rsid w:val="00056229"/>
    <w:rsid w:val="000567FB"/>
    <w:rsid w:val="00060CF4"/>
    <w:rsid w:val="00061EE5"/>
    <w:rsid w:val="00063775"/>
    <w:rsid w:val="00064FBB"/>
    <w:rsid w:val="0006618E"/>
    <w:rsid w:val="000744E9"/>
    <w:rsid w:val="000759AD"/>
    <w:rsid w:val="00076D99"/>
    <w:rsid w:val="000804C8"/>
    <w:rsid w:val="00082078"/>
    <w:rsid w:val="00082AAD"/>
    <w:rsid w:val="00091999"/>
    <w:rsid w:val="00092B9C"/>
    <w:rsid w:val="00096214"/>
    <w:rsid w:val="000A0773"/>
    <w:rsid w:val="000A4D64"/>
    <w:rsid w:val="000A60FD"/>
    <w:rsid w:val="000A7305"/>
    <w:rsid w:val="000A7358"/>
    <w:rsid w:val="000A74E3"/>
    <w:rsid w:val="000B12D4"/>
    <w:rsid w:val="000B1F1A"/>
    <w:rsid w:val="000B31C2"/>
    <w:rsid w:val="000B3AAA"/>
    <w:rsid w:val="000B6734"/>
    <w:rsid w:val="000C3AB8"/>
    <w:rsid w:val="000C6378"/>
    <w:rsid w:val="000C6EA6"/>
    <w:rsid w:val="000D41F2"/>
    <w:rsid w:val="000E04D1"/>
    <w:rsid w:val="000E0E72"/>
    <w:rsid w:val="000E10C8"/>
    <w:rsid w:val="000E14B9"/>
    <w:rsid w:val="000E25C0"/>
    <w:rsid w:val="000E39A8"/>
    <w:rsid w:val="000E75F1"/>
    <w:rsid w:val="000F362A"/>
    <w:rsid w:val="000F3727"/>
    <w:rsid w:val="000F4207"/>
    <w:rsid w:val="000F711D"/>
    <w:rsid w:val="000F7F16"/>
    <w:rsid w:val="0010063F"/>
    <w:rsid w:val="001043CD"/>
    <w:rsid w:val="001072F1"/>
    <w:rsid w:val="00110DAB"/>
    <w:rsid w:val="0011387D"/>
    <w:rsid w:val="001142B2"/>
    <w:rsid w:val="00116257"/>
    <w:rsid w:val="00130AB5"/>
    <w:rsid w:val="00130C7E"/>
    <w:rsid w:val="001320CA"/>
    <w:rsid w:val="001323C8"/>
    <w:rsid w:val="001357E3"/>
    <w:rsid w:val="001375F4"/>
    <w:rsid w:val="00137987"/>
    <w:rsid w:val="00137FF8"/>
    <w:rsid w:val="001478AC"/>
    <w:rsid w:val="00152409"/>
    <w:rsid w:val="00152800"/>
    <w:rsid w:val="0015549B"/>
    <w:rsid w:val="001620F9"/>
    <w:rsid w:val="00162B6E"/>
    <w:rsid w:val="001638D6"/>
    <w:rsid w:val="00172B55"/>
    <w:rsid w:val="001820B6"/>
    <w:rsid w:val="00182842"/>
    <w:rsid w:val="00182A33"/>
    <w:rsid w:val="00185A70"/>
    <w:rsid w:val="001933B4"/>
    <w:rsid w:val="001943AC"/>
    <w:rsid w:val="00194E75"/>
    <w:rsid w:val="00195F23"/>
    <w:rsid w:val="00196194"/>
    <w:rsid w:val="001962A6"/>
    <w:rsid w:val="001A2155"/>
    <w:rsid w:val="001A50D1"/>
    <w:rsid w:val="001A534D"/>
    <w:rsid w:val="001A606E"/>
    <w:rsid w:val="001B05B2"/>
    <w:rsid w:val="001B296E"/>
    <w:rsid w:val="001B39C9"/>
    <w:rsid w:val="001B4FC4"/>
    <w:rsid w:val="001C1A8D"/>
    <w:rsid w:val="001C3029"/>
    <w:rsid w:val="001C62C0"/>
    <w:rsid w:val="001C6F93"/>
    <w:rsid w:val="001D1725"/>
    <w:rsid w:val="001D2BB0"/>
    <w:rsid w:val="001D4EF8"/>
    <w:rsid w:val="001D4F46"/>
    <w:rsid w:val="001D730E"/>
    <w:rsid w:val="001E225F"/>
    <w:rsid w:val="001E4713"/>
    <w:rsid w:val="001E5254"/>
    <w:rsid w:val="001F1D1E"/>
    <w:rsid w:val="001F22B1"/>
    <w:rsid w:val="001F2FAF"/>
    <w:rsid w:val="00214338"/>
    <w:rsid w:val="00214F78"/>
    <w:rsid w:val="002215A8"/>
    <w:rsid w:val="00221F72"/>
    <w:rsid w:val="00223376"/>
    <w:rsid w:val="00226069"/>
    <w:rsid w:val="00231DB0"/>
    <w:rsid w:val="002322B2"/>
    <w:rsid w:val="00232CC4"/>
    <w:rsid w:val="002348D0"/>
    <w:rsid w:val="002353BC"/>
    <w:rsid w:val="00246DAC"/>
    <w:rsid w:val="002528AB"/>
    <w:rsid w:val="00253572"/>
    <w:rsid w:val="00254B3C"/>
    <w:rsid w:val="002562D5"/>
    <w:rsid w:val="00261C01"/>
    <w:rsid w:val="00264F23"/>
    <w:rsid w:val="002650AE"/>
    <w:rsid w:val="00275B69"/>
    <w:rsid w:val="00283B9B"/>
    <w:rsid w:val="00284929"/>
    <w:rsid w:val="00292175"/>
    <w:rsid w:val="00292216"/>
    <w:rsid w:val="00293D7D"/>
    <w:rsid w:val="00294C71"/>
    <w:rsid w:val="0029586A"/>
    <w:rsid w:val="0029665F"/>
    <w:rsid w:val="002A108B"/>
    <w:rsid w:val="002A1F31"/>
    <w:rsid w:val="002A7A5A"/>
    <w:rsid w:val="002B1CFF"/>
    <w:rsid w:val="002B2C2C"/>
    <w:rsid w:val="002B3FA9"/>
    <w:rsid w:val="002B5DB7"/>
    <w:rsid w:val="002C1259"/>
    <w:rsid w:val="002C34F1"/>
    <w:rsid w:val="002D1578"/>
    <w:rsid w:val="002D2E78"/>
    <w:rsid w:val="002D52C9"/>
    <w:rsid w:val="002D56C5"/>
    <w:rsid w:val="002D57A5"/>
    <w:rsid w:val="002E04C0"/>
    <w:rsid w:val="002E2756"/>
    <w:rsid w:val="002E498F"/>
    <w:rsid w:val="003001E2"/>
    <w:rsid w:val="00300C33"/>
    <w:rsid w:val="003103A1"/>
    <w:rsid w:val="00310B1C"/>
    <w:rsid w:val="00316D45"/>
    <w:rsid w:val="00317C58"/>
    <w:rsid w:val="00320AEA"/>
    <w:rsid w:val="0032549A"/>
    <w:rsid w:val="00331A9D"/>
    <w:rsid w:val="00332553"/>
    <w:rsid w:val="00333E96"/>
    <w:rsid w:val="00335EB1"/>
    <w:rsid w:val="0033748B"/>
    <w:rsid w:val="003406EE"/>
    <w:rsid w:val="00341112"/>
    <w:rsid w:val="003429AD"/>
    <w:rsid w:val="003438B2"/>
    <w:rsid w:val="00345C48"/>
    <w:rsid w:val="00352E70"/>
    <w:rsid w:val="003535AB"/>
    <w:rsid w:val="00353DBB"/>
    <w:rsid w:val="00354ABF"/>
    <w:rsid w:val="00357DD3"/>
    <w:rsid w:val="003626B1"/>
    <w:rsid w:val="00372571"/>
    <w:rsid w:val="00380C6C"/>
    <w:rsid w:val="003821BE"/>
    <w:rsid w:val="003821CD"/>
    <w:rsid w:val="0038255D"/>
    <w:rsid w:val="003825E3"/>
    <w:rsid w:val="00384F67"/>
    <w:rsid w:val="0038769B"/>
    <w:rsid w:val="00390E57"/>
    <w:rsid w:val="003928ED"/>
    <w:rsid w:val="0039317C"/>
    <w:rsid w:val="00394233"/>
    <w:rsid w:val="003A13BA"/>
    <w:rsid w:val="003A1F84"/>
    <w:rsid w:val="003A2AC5"/>
    <w:rsid w:val="003A5E2F"/>
    <w:rsid w:val="003B0CA8"/>
    <w:rsid w:val="003B39BE"/>
    <w:rsid w:val="003B57F2"/>
    <w:rsid w:val="003B6FE6"/>
    <w:rsid w:val="003B72A1"/>
    <w:rsid w:val="003C0780"/>
    <w:rsid w:val="003C2632"/>
    <w:rsid w:val="003C3C51"/>
    <w:rsid w:val="003C41C8"/>
    <w:rsid w:val="003D2EBC"/>
    <w:rsid w:val="003E0BFC"/>
    <w:rsid w:val="003E3036"/>
    <w:rsid w:val="003E5695"/>
    <w:rsid w:val="003E6D30"/>
    <w:rsid w:val="003E6D38"/>
    <w:rsid w:val="003F1F07"/>
    <w:rsid w:val="003F357A"/>
    <w:rsid w:val="003F659A"/>
    <w:rsid w:val="003F6F84"/>
    <w:rsid w:val="003F711C"/>
    <w:rsid w:val="00400E6C"/>
    <w:rsid w:val="00405683"/>
    <w:rsid w:val="004108A4"/>
    <w:rsid w:val="00411290"/>
    <w:rsid w:val="0041657B"/>
    <w:rsid w:val="00416F15"/>
    <w:rsid w:val="00420592"/>
    <w:rsid w:val="004232B8"/>
    <w:rsid w:val="0042391F"/>
    <w:rsid w:val="00426B32"/>
    <w:rsid w:val="00426ED0"/>
    <w:rsid w:val="004305FD"/>
    <w:rsid w:val="00434B42"/>
    <w:rsid w:val="00440D7B"/>
    <w:rsid w:val="0044193D"/>
    <w:rsid w:val="0044481C"/>
    <w:rsid w:val="004470EE"/>
    <w:rsid w:val="004539E0"/>
    <w:rsid w:val="00454761"/>
    <w:rsid w:val="00455583"/>
    <w:rsid w:val="004570C9"/>
    <w:rsid w:val="00463320"/>
    <w:rsid w:val="004656E0"/>
    <w:rsid w:val="00465B26"/>
    <w:rsid w:val="00466B61"/>
    <w:rsid w:val="00470FAF"/>
    <w:rsid w:val="00471DEE"/>
    <w:rsid w:val="004726A3"/>
    <w:rsid w:val="0048696F"/>
    <w:rsid w:val="00487FBD"/>
    <w:rsid w:val="00491C36"/>
    <w:rsid w:val="004937A0"/>
    <w:rsid w:val="00493982"/>
    <w:rsid w:val="004B6BAB"/>
    <w:rsid w:val="004B75E0"/>
    <w:rsid w:val="004C2015"/>
    <w:rsid w:val="004C455F"/>
    <w:rsid w:val="004C5281"/>
    <w:rsid w:val="004C7F6C"/>
    <w:rsid w:val="004D27D4"/>
    <w:rsid w:val="004D7F88"/>
    <w:rsid w:val="004E35BE"/>
    <w:rsid w:val="004E65E1"/>
    <w:rsid w:val="004F152C"/>
    <w:rsid w:val="004F4BAD"/>
    <w:rsid w:val="00500796"/>
    <w:rsid w:val="0050276B"/>
    <w:rsid w:val="00507851"/>
    <w:rsid w:val="00511913"/>
    <w:rsid w:val="005137A4"/>
    <w:rsid w:val="005156C5"/>
    <w:rsid w:val="005203D4"/>
    <w:rsid w:val="005238B7"/>
    <w:rsid w:val="00524DEB"/>
    <w:rsid w:val="00532873"/>
    <w:rsid w:val="005330C2"/>
    <w:rsid w:val="00533FF4"/>
    <w:rsid w:val="00536236"/>
    <w:rsid w:val="0053705F"/>
    <w:rsid w:val="00550EE6"/>
    <w:rsid w:val="00551499"/>
    <w:rsid w:val="00552DD1"/>
    <w:rsid w:val="00557538"/>
    <w:rsid w:val="0056680D"/>
    <w:rsid w:val="00570D32"/>
    <w:rsid w:val="005737EA"/>
    <w:rsid w:val="0057459D"/>
    <w:rsid w:val="0057519F"/>
    <w:rsid w:val="00583956"/>
    <w:rsid w:val="00584A60"/>
    <w:rsid w:val="00587BDC"/>
    <w:rsid w:val="00592AFA"/>
    <w:rsid w:val="00592CE1"/>
    <w:rsid w:val="005968D5"/>
    <w:rsid w:val="00596E93"/>
    <w:rsid w:val="005A4425"/>
    <w:rsid w:val="005B5F15"/>
    <w:rsid w:val="005C1CC9"/>
    <w:rsid w:val="005C2D87"/>
    <w:rsid w:val="005C356C"/>
    <w:rsid w:val="005C58D7"/>
    <w:rsid w:val="005C5D66"/>
    <w:rsid w:val="005C7F6F"/>
    <w:rsid w:val="005D553B"/>
    <w:rsid w:val="005D7AF3"/>
    <w:rsid w:val="005E0F1B"/>
    <w:rsid w:val="005E34B0"/>
    <w:rsid w:val="005E3B3D"/>
    <w:rsid w:val="005E5A8F"/>
    <w:rsid w:val="005F0606"/>
    <w:rsid w:val="005F2BAC"/>
    <w:rsid w:val="005F5092"/>
    <w:rsid w:val="005F710D"/>
    <w:rsid w:val="00600E41"/>
    <w:rsid w:val="006033B7"/>
    <w:rsid w:val="006038C4"/>
    <w:rsid w:val="00605458"/>
    <w:rsid w:val="006068CA"/>
    <w:rsid w:val="00610AF7"/>
    <w:rsid w:val="006139FB"/>
    <w:rsid w:val="00613D6B"/>
    <w:rsid w:val="00621E95"/>
    <w:rsid w:val="0062251A"/>
    <w:rsid w:val="0062289D"/>
    <w:rsid w:val="00622B35"/>
    <w:rsid w:val="00625836"/>
    <w:rsid w:val="00627150"/>
    <w:rsid w:val="006301D9"/>
    <w:rsid w:val="006315DE"/>
    <w:rsid w:val="00632EEE"/>
    <w:rsid w:val="006379A1"/>
    <w:rsid w:val="00637A03"/>
    <w:rsid w:val="0065090C"/>
    <w:rsid w:val="00651D3C"/>
    <w:rsid w:val="00652AEE"/>
    <w:rsid w:val="006534DB"/>
    <w:rsid w:val="00660144"/>
    <w:rsid w:val="006644E2"/>
    <w:rsid w:val="00672102"/>
    <w:rsid w:val="0067363D"/>
    <w:rsid w:val="00675655"/>
    <w:rsid w:val="006763C2"/>
    <w:rsid w:val="00677219"/>
    <w:rsid w:val="00684F75"/>
    <w:rsid w:val="00687790"/>
    <w:rsid w:val="006903F2"/>
    <w:rsid w:val="00691546"/>
    <w:rsid w:val="00691567"/>
    <w:rsid w:val="00691D7D"/>
    <w:rsid w:val="0069293C"/>
    <w:rsid w:val="00692B20"/>
    <w:rsid w:val="006A15A4"/>
    <w:rsid w:val="006A1840"/>
    <w:rsid w:val="006A32A0"/>
    <w:rsid w:val="006A3B46"/>
    <w:rsid w:val="006A6B39"/>
    <w:rsid w:val="006A7065"/>
    <w:rsid w:val="006A7E92"/>
    <w:rsid w:val="006B2570"/>
    <w:rsid w:val="006B289E"/>
    <w:rsid w:val="006B485E"/>
    <w:rsid w:val="006B54A5"/>
    <w:rsid w:val="006B7E57"/>
    <w:rsid w:val="006C1F47"/>
    <w:rsid w:val="006C3CDE"/>
    <w:rsid w:val="006C3E44"/>
    <w:rsid w:val="006C4F71"/>
    <w:rsid w:val="006D0581"/>
    <w:rsid w:val="006D427D"/>
    <w:rsid w:val="006D7672"/>
    <w:rsid w:val="006D7BAF"/>
    <w:rsid w:val="006E0357"/>
    <w:rsid w:val="006E6D30"/>
    <w:rsid w:val="006E6DD6"/>
    <w:rsid w:val="006F12BC"/>
    <w:rsid w:val="006F3C4B"/>
    <w:rsid w:val="006F479C"/>
    <w:rsid w:val="006F5EE4"/>
    <w:rsid w:val="007018E7"/>
    <w:rsid w:val="00702CE9"/>
    <w:rsid w:val="00707D8D"/>
    <w:rsid w:val="00714DCE"/>
    <w:rsid w:val="00717EDE"/>
    <w:rsid w:val="007207B3"/>
    <w:rsid w:val="00723344"/>
    <w:rsid w:val="00724C34"/>
    <w:rsid w:val="00725C88"/>
    <w:rsid w:val="007323F2"/>
    <w:rsid w:val="00736247"/>
    <w:rsid w:val="007439B7"/>
    <w:rsid w:val="00751340"/>
    <w:rsid w:val="00752B1E"/>
    <w:rsid w:val="00753BC8"/>
    <w:rsid w:val="0075432E"/>
    <w:rsid w:val="00754844"/>
    <w:rsid w:val="007567F9"/>
    <w:rsid w:val="007652F4"/>
    <w:rsid w:val="00766D6B"/>
    <w:rsid w:val="00767ABA"/>
    <w:rsid w:val="00776185"/>
    <w:rsid w:val="0078202E"/>
    <w:rsid w:val="00782460"/>
    <w:rsid w:val="00782668"/>
    <w:rsid w:val="00786989"/>
    <w:rsid w:val="00786A5A"/>
    <w:rsid w:val="00792052"/>
    <w:rsid w:val="00794303"/>
    <w:rsid w:val="007965D4"/>
    <w:rsid w:val="00796938"/>
    <w:rsid w:val="007A02FB"/>
    <w:rsid w:val="007A0C7A"/>
    <w:rsid w:val="007A389B"/>
    <w:rsid w:val="007A603B"/>
    <w:rsid w:val="007A7DD8"/>
    <w:rsid w:val="007B1C0B"/>
    <w:rsid w:val="007B38F1"/>
    <w:rsid w:val="007C0C0E"/>
    <w:rsid w:val="007C1630"/>
    <w:rsid w:val="007C7FFD"/>
    <w:rsid w:val="007D16CE"/>
    <w:rsid w:val="007D4285"/>
    <w:rsid w:val="007D445D"/>
    <w:rsid w:val="007D4528"/>
    <w:rsid w:val="007E2F22"/>
    <w:rsid w:val="007E3B7B"/>
    <w:rsid w:val="007E3D59"/>
    <w:rsid w:val="007E7492"/>
    <w:rsid w:val="007F10CD"/>
    <w:rsid w:val="007F5850"/>
    <w:rsid w:val="00800407"/>
    <w:rsid w:val="00805567"/>
    <w:rsid w:val="00817CCE"/>
    <w:rsid w:val="0082015A"/>
    <w:rsid w:val="00822ED9"/>
    <w:rsid w:val="00823DE6"/>
    <w:rsid w:val="0082427E"/>
    <w:rsid w:val="00830B63"/>
    <w:rsid w:val="00832988"/>
    <w:rsid w:val="008355EE"/>
    <w:rsid w:val="0084009B"/>
    <w:rsid w:val="00843D41"/>
    <w:rsid w:val="00844675"/>
    <w:rsid w:val="008500CA"/>
    <w:rsid w:val="00853DBC"/>
    <w:rsid w:val="00854597"/>
    <w:rsid w:val="00854AEE"/>
    <w:rsid w:val="00855785"/>
    <w:rsid w:val="008579A3"/>
    <w:rsid w:val="0086025C"/>
    <w:rsid w:val="00870691"/>
    <w:rsid w:val="008706FA"/>
    <w:rsid w:val="00871578"/>
    <w:rsid w:val="008716AB"/>
    <w:rsid w:val="0087195B"/>
    <w:rsid w:val="008748B5"/>
    <w:rsid w:val="008817C7"/>
    <w:rsid w:val="0088191E"/>
    <w:rsid w:val="0088246E"/>
    <w:rsid w:val="00882DBB"/>
    <w:rsid w:val="00883B10"/>
    <w:rsid w:val="008966CE"/>
    <w:rsid w:val="008A0A51"/>
    <w:rsid w:val="008A1488"/>
    <w:rsid w:val="008A17F8"/>
    <w:rsid w:val="008A4066"/>
    <w:rsid w:val="008A4848"/>
    <w:rsid w:val="008B000F"/>
    <w:rsid w:val="008B41E7"/>
    <w:rsid w:val="008B49D4"/>
    <w:rsid w:val="008B50F2"/>
    <w:rsid w:val="008C2584"/>
    <w:rsid w:val="008C4C7C"/>
    <w:rsid w:val="008C6938"/>
    <w:rsid w:val="008C7E8E"/>
    <w:rsid w:val="008D56B0"/>
    <w:rsid w:val="008D7F80"/>
    <w:rsid w:val="008E04B8"/>
    <w:rsid w:val="008E454C"/>
    <w:rsid w:val="008E57AB"/>
    <w:rsid w:val="008E6235"/>
    <w:rsid w:val="008F1AA5"/>
    <w:rsid w:val="008F2526"/>
    <w:rsid w:val="009104C2"/>
    <w:rsid w:val="00910BA1"/>
    <w:rsid w:val="00912E91"/>
    <w:rsid w:val="009137E4"/>
    <w:rsid w:val="00915A97"/>
    <w:rsid w:val="00917EE7"/>
    <w:rsid w:val="00931711"/>
    <w:rsid w:val="00932049"/>
    <w:rsid w:val="00935721"/>
    <w:rsid w:val="00935774"/>
    <w:rsid w:val="00935A3D"/>
    <w:rsid w:val="00942E41"/>
    <w:rsid w:val="00944DC0"/>
    <w:rsid w:val="009465CD"/>
    <w:rsid w:val="00954263"/>
    <w:rsid w:val="00954418"/>
    <w:rsid w:val="00957659"/>
    <w:rsid w:val="00964230"/>
    <w:rsid w:val="0096533C"/>
    <w:rsid w:val="00970625"/>
    <w:rsid w:val="0097322D"/>
    <w:rsid w:val="0097374F"/>
    <w:rsid w:val="00973DEF"/>
    <w:rsid w:val="0097489F"/>
    <w:rsid w:val="00974FAF"/>
    <w:rsid w:val="00977ADD"/>
    <w:rsid w:val="009807EF"/>
    <w:rsid w:val="009824A0"/>
    <w:rsid w:val="009853D2"/>
    <w:rsid w:val="00985AF6"/>
    <w:rsid w:val="0099027F"/>
    <w:rsid w:val="0099037C"/>
    <w:rsid w:val="00992EEB"/>
    <w:rsid w:val="00993A67"/>
    <w:rsid w:val="009967DF"/>
    <w:rsid w:val="009A1668"/>
    <w:rsid w:val="009A3524"/>
    <w:rsid w:val="009A5090"/>
    <w:rsid w:val="009A6FA2"/>
    <w:rsid w:val="009B7588"/>
    <w:rsid w:val="009C1479"/>
    <w:rsid w:val="009C1D4F"/>
    <w:rsid w:val="009C2503"/>
    <w:rsid w:val="009C353A"/>
    <w:rsid w:val="009C568A"/>
    <w:rsid w:val="009D205E"/>
    <w:rsid w:val="009D2E3C"/>
    <w:rsid w:val="009D5636"/>
    <w:rsid w:val="009E0875"/>
    <w:rsid w:val="009E1E6A"/>
    <w:rsid w:val="009E4F20"/>
    <w:rsid w:val="009E5A54"/>
    <w:rsid w:val="009E76C8"/>
    <w:rsid w:val="009F1C46"/>
    <w:rsid w:val="00A00BDF"/>
    <w:rsid w:val="00A01920"/>
    <w:rsid w:val="00A02B2F"/>
    <w:rsid w:val="00A02F94"/>
    <w:rsid w:val="00A03434"/>
    <w:rsid w:val="00A07CAD"/>
    <w:rsid w:val="00A1142D"/>
    <w:rsid w:val="00A12913"/>
    <w:rsid w:val="00A12E57"/>
    <w:rsid w:val="00A14215"/>
    <w:rsid w:val="00A16827"/>
    <w:rsid w:val="00A2440C"/>
    <w:rsid w:val="00A2664E"/>
    <w:rsid w:val="00A27A8A"/>
    <w:rsid w:val="00A31694"/>
    <w:rsid w:val="00A31B86"/>
    <w:rsid w:val="00A32861"/>
    <w:rsid w:val="00A33E3F"/>
    <w:rsid w:val="00A3486B"/>
    <w:rsid w:val="00A45492"/>
    <w:rsid w:val="00A459E5"/>
    <w:rsid w:val="00A4699A"/>
    <w:rsid w:val="00A55AE3"/>
    <w:rsid w:val="00A570B0"/>
    <w:rsid w:val="00A61F7A"/>
    <w:rsid w:val="00A62292"/>
    <w:rsid w:val="00A6688C"/>
    <w:rsid w:val="00A66948"/>
    <w:rsid w:val="00A67FD1"/>
    <w:rsid w:val="00A67FE8"/>
    <w:rsid w:val="00A71155"/>
    <w:rsid w:val="00A72299"/>
    <w:rsid w:val="00A8061C"/>
    <w:rsid w:val="00A81637"/>
    <w:rsid w:val="00A86B8F"/>
    <w:rsid w:val="00A87A42"/>
    <w:rsid w:val="00A9135B"/>
    <w:rsid w:val="00A9145E"/>
    <w:rsid w:val="00A93F91"/>
    <w:rsid w:val="00A951C7"/>
    <w:rsid w:val="00AA1E8A"/>
    <w:rsid w:val="00AA2363"/>
    <w:rsid w:val="00AA2845"/>
    <w:rsid w:val="00AA505F"/>
    <w:rsid w:val="00AB17A9"/>
    <w:rsid w:val="00AB2AA7"/>
    <w:rsid w:val="00AB2D5C"/>
    <w:rsid w:val="00AB3FBB"/>
    <w:rsid w:val="00AC3585"/>
    <w:rsid w:val="00AC3B68"/>
    <w:rsid w:val="00AC54CD"/>
    <w:rsid w:val="00AD10E1"/>
    <w:rsid w:val="00AD69E4"/>
    <w:rsid w:val="00AD7222"/>
    <w:rsid w:val="00AE6BB0"/>
    <w:rsid w:val="00AE733B"/>
    <w:rsid w:val="00AE7BA1"/>
    <w:rsid w:val="00AF0507"/>
    <w:rsid w:val="00AF7146"/>
    <w:rsid w:val="00AF74D4"/>
    <w:rsid w:val="00B102A2"/>
    <w:rsid w:val="00B12662"/>
    <w:rsid w:val="00B14821"/>
    <w:rsid w:val="00B16B23"/>
    <w:rsid w:val="00B215F7"/>
    <w:rsid w:val="00B2166F"/>
    <w:rsid w:val="00B248FE"/>
    <w:rsid w:val="00B264A2"/>
    <w:rsid w:val="00B31505"/>
    <w:rsid w:val="00B32DF6"/>
    <w:rsid w:val="00B460B7"/>
    <w:rsid w:val="00B46528"/>
    <w:rsid w:val="00B47A71"/>
    <w:rsid w:val="00B539A2"/>
    <w:rsid w:val="00B61513"/>
    <w:rsid w:val="00B61DA6"/>
    <w:rsid w:val="00B6428B"/>
    <w:rsid w:val="00B6464D"/>
    <w:rsid w:val="00B64CF1"/>
    <w:rsid w:val="00B65763"/>
    <w:rsid w:val="00B66A61"/>
    <w:rsid w:val="00B66B93"/>
    <w:rsid w:val="00B67928"/>
    <w:rsid w:val="00B71580"/>
    <w:rsid w:val="00B73759"/>
    <w:rsid w:val="00B745E7"/>
    <w:rsid w:val="00B769B4"/>
    <w:rsid w:val="00B81540"/>
    <w:rsid w:val="00B832C8"/>
    <w:rsid w:val="00B83367"/>
    <w:rsid w:val="00B855D0"/>
    <w:rsid w:val="00B91348"/>
    <w:rsid w:val="00B91D2E"/>
    <w:rsid w:val="00BA05B9"/>
    <w:rsid w:val="00BA05FC"/>
    <w:rsid w:val="00BA1973"/>
    <w:rsid w:val="00BA2CDE"/>
    <w:rsid w:val="00BB0029"/>
    <w:rsid w:val="00BD4BEA"/>
    <w:rsid w:val="00BE18FB"/>
    <w:rsid w:val="00BE4A9F"/>
    <w:rsid w:val="00BE53C5"/>
    <w:rsid w:val="00C002C3"/>
    <w:rsid w:val="00C0129A"/>
    <w:rsid w:val="00C01F57"/>
    <w:rsid w:val="00C03F46"/>
    <w:rsid w:val="00C04897"/>
    <w:rsid w:val="00C06688"/>
    <w:rsid w:val="00C1139F"/>
    <w:rsid w:val="00C11B54"/>
    <w:rsid w:val="00C135E3"/>
    <w:rsid w:val="00C21448"/>
    <w:rsid w:val="00C21A1F"/>
    <w:rsid w:val="00C26AFF"/>
    <w:rsid w:val="00C27FF1"/>
    <w:rsid w:val="00C302B1"/>
    <w:rsid w:val="00C3458F"/>
    <w:rsid w:val="00C35585"/>
    <w:rsid w:val="00C36D1D"/>
    <w:rsid w:val="00C417FE"/>
    <w:rsid w:val="00C5068D"/>
    <w:rsid w:val="00C5123F"/>
    <w:rsid w:val="00C555ED"/>
    <w:rsid w:val="00C707FF"/>
    <w:rsid w:val="00C70DE0"/>
    <w:rsid w:val="00C712AD"/>
    <w:rsid w:val="00C73CC4"/>
    <w:rsid w:val="00C73EAC"/>
    <w:rsid w:val="00C74DF1"/>
    <w:rsid w:val="00C75AF1"/>
    <w:rsid w:val="00C76CCE"/>
    <w:rsid w:val="00C84326"/>
    <w:rsid w:val="00C8736A"/>
    <w:rsid w:val="00C90A9A"/>
    <w:rsid w:val="00C9197F"/>
    <w:rsid w:val="00C9355A"/>
    <w:rsid w:val="00CA1420"/>
    <w:rsid w:val="00CA442A"/>
    <w:rsid w:val="00CB2D9A"/>
    <w:rsid w:val="00CB4250"/>
    <w:rsid w:val="00CB6CEF"/>
    <w:rsid w:val="00CB7137"/>
    <w:rsid w:val="00CC40C8"/>
    <w:rsid w:val="00CC43DF"/>
    <w:rsid w:val="00CC6306"/>
    <w:rsid w:val="00CC6EAE"/>
    <w:rsid w:val="00CC6ED7"/>
    <w:rsid w:val="00CC718D"/>
    <w:rsid w:val="00CD268F"/>
    <w:rsid w:val="00CD28F7"/>
    <w:rsid w:val="00CD2D07"/>
    <w:rsid w:val="00CD301B"/>
    <w:rsid w:val="00CD396E"/>
    <w:rsid w:val="00CD40D3"/>
    <w:rsid w:val="00CD56D9"/>
    <w:rsid w:val="00CD58BE"/>
    <w:rsid w:val="00CE10FE"/>
    <w:rsid w:val="00CE13A8"/>
    <w:rsid w:val="00CE27CC"/>
    <w:rsid w:val="00CE5202"/>
    <w:rsid w:val="00CE61AC"/>
    <w:rsid w:val="00CE7398"/>
    <w:rsid w:val="00CF1D7E"/>
    <w:rsid w:val="00CF43E9"/>
    <w:rsid w:val="00D03D2C"/>
    <w:rsid w:val="00D05DDF"/>
    <w:rsid w:val="00D1186F"/>
    <w:rsid w:val="00D135BA"/>
    <w:rsid w:val="00D1715D"/>
    <w:rsid w:val="00D20F26"/>
    <w:rsid w:val="00D236F7"/>
    <w:rsid w:val="00D245C7"/>
    <w:rsid w:val="00D320FA"/>
    <w:rsid w:val="00D33BC7"/>
    <w:rsid w:val="00D36482"/>
    <w:rsid w:val="00D37059"/>
    <w:rsid w:val="00D467CA"/>
    <w:rsid w:val="00D5224C"/>
    <w:rsid w:val="00D527EE"/>
    <w:rsid w:val="00D52F19"/>
    <w:rsid w:val="00D55557"/>
    <w:rsid w:val="00D56EEF"/>
    <w:rsid w:val="00D57086"/>
    <w:rsid w:val="00D57A06"/>
    <w:rsid w:val="00D6486D"/>
    <w:rsid w:val="00D66A45"/>
    <w:rsid w:val="00D67BEC"/>
    <w:rsid w:val="00D7020F"/>
    <w:rsid w:val="00D758E5"/>
    <w:rsid w:val="00D81F30"/>
    <w:rsid w:val="00D84516"/>
    <w:rsid w:val="00D85353"/>
    <w:rsid w:val="00D85F65"/>
    <w:rsid w:val="00D85FBF"/>
    <w:rsid w:val="00D875A1"/>
    <w:rsid w:val="00D9115E"/>
    <w:rsid w:val="00D9169B"/>
    <w:rsid w:val="00D95F27"/>
    <w:rsid w:val="00D964ED"/>
    <w:rsid w:val="00DA08F7"/>
    <w:rsid w:val="00DA4C3A"/>
    <w:rsid w:val="00DA66F4"/>
    <w:rsid w:val="00DA78F1"/>
    <w:rsid w:val="00DA7C9E"/>
    <w:rsid w:val="00DB0733"/>
    <w:rsid w:val="00DB1EA3"/>
    <w:rsid w:val="00DB2283"/>
    <w:rsid w:val="00DB22E1"/>
    <w:rsid w:val="00DB23E4"/>
    <w:rsid w:val="00DB4189"/>
    <w:rsid w:val="00DB76FB"/>
    <w:rsid w:val="00DC13B5"/>
    <w:rsid w:val="00DD28A2"/>
    <w:rsid w:val="00DD33B4"/>
    <w:rsid w:val="00DD42A7"/>
    <w:rsid w:val="00DD5062"/>
    <w:rsid w:val="00DE05F8"/>
    <w:rsid w:val="00DE4B66"/>
    <w:rsid w:val="00DE52C3"/>
    <w:rsid w:val="00DE617C"/>
    <w:rsid w:val="00DE6770"/>
    <w:rsid w:val="00DE7E14"/>
    <w:rsid w:val="00DF36FC"/>
    <w:rsid w:val="00DF4801"/>
    <w:rsid w:val="00DF6BC4"/>
    <w:rsid w:val="00DF6E4A"/>
    <w:rsid w:val="00DF7FD7"/>
    <w:rsid w:val="00E011D8"/>
    <w:rsid w:val="00E03779"/>
    <w:rsid w:val="00E07BDE"/>
    <w:rsid w:val="00E106FD"/>
    <w:rsid w:val="00E10DF0"/>
    <w:rsid w:val="00E110E2"/>
    <w:rsid w:val="00E13390"/>
    <w:rsid w:val="00E163B1"/>
    <w:rsid w:val="00E17199"/>
    <w:rsid w:val="00E310B2"/>
    <w:rsid w:val="00E318A2"/>
    <w:rsid w:val="00E32209"/>
    <w:rsid w:val="00E3546A"/>
    <w:rsid w:val="00E35875"/>
    <w:rsid w:val="00E37AE9"/>
    <w:rsid w:val="00E41AA5"/>
    <w:rsid w:val="00E431CC"/>
    <w:rsid w:val="00E473CA"/>
    <w:rsid w:val="00E47B5B"/>
    <w:rsid w:val="00E51DA0"/>
    <w:rsid w:val="00E579DE"/>
    <w:rsid w:val="00E61497"/>
    <w:rsid w:val="00E636C9"/>
    <w:rsid w:val="00E64980"/>
    <w:rsid w:val="00E70256"/>
    <w:rsid w:val="00E712A7"/>
    <w:rsid w:val="00E720B8"/>
    <w:rsid w:val="00E73AEE"/>
    <w:rsid w:val="00E7460C"/>
    <w:rsid w:val="00E7462A"/>
    <w:rsid w:val="00E758CF"/>
    <w:rsid w:val="00E75FF7"/>
    <w:rsid w:val="00E803DD"/>
    <w:rsid w:val="00E82142"/>
    <w:rsid w:val="00E903A7"/>
    <w:rsid w:val="00E905E1"/>
    <w:rsid w:val="00E92FB4"/>
    <w:rsid w:val="00E97D90"/>
    <w:rsid w:val="00EA59FE"/>
    <w:rsid w:val="00EB6277"/>
    <w:rsid w:val="00EC0EC7"/>
    <w:rsid w:val="00EC0FD6"/>
    <w:rsid w:val="00EC1E6F"/>
    <w:rsid w:val="00EC5EB5"/>
    <w:rsid w:val="00ED0F4E"/>
    <w:rsid w:val="00ED10AD"/>
    <w:rsid w:val="00ED7932"/>
    <w:rsid w:val="00EE2769"/>
    <w:rsid w:val="00EE3ACD"/>
    <w:rsid w:val="00EE55D7"/>
    <w:rsid w:val="00EF294B"/>
    <w:rsid w:val="00EF4106"/>
    <w:rsid w:val="00EF4C46"/>
    <w:rsid w:val="00F058C6"/>
    <w:rsid w:val="00F11E94"/>
    <w:rsid w:val="00F1323B"/>
    <w:rsid w:val="00F13906"/>
    <w:rsid w:val="00F16081"/>
    <w:rsid w:val="00F1614B"/>
    <w:rsid w:val="00F21795"/>
    <w:rsid w:val="00F27779"/>
    <w:rsid w:val="00F30DCD"/>
    <w:rsid w:val="00F3561E"/>
    <w:rsid w:val="00F416DA"/>
    <w:rsid w:val="00F445F7"/>
    <w:rsid w:val="00F4466E"/>
    <w:rsid w:val="00F47FEA"/>
    <w:rsid w:val="00F51A6B"/>
    <w:rsid w:val="00F51E47"/>
    <w:rsid w:val="00F528FF"/>
    <w:rsid w:val="00F53B4D"/>
    <w:rsid w:val="00F649CA"/>
    <w:rsid w:val="00F65939"/>
    <w:rsid w:val="00F65ADE"/>
    <w:rsid w:val="00F71095"/>
    <w:rsid w:val="00F74D01"/>
    <w:rsid w:val="00F74E99"/>
    <w:rsid w:val="00F80AA6"/>
    <w:rsid w:val="00F80F16"/>
    <w:rsid w:val="00F85111"/>
    <w:rsid w:val="00F8608E"/>
    <w:rsid w:val="00F901BC"/>
    <w:rsid w:val="00F92478"/>
    <w:rsid w:val="00F92CE7"/>
    <w:rsid w:val="00F9560E"/>
    <w:rsid w:val="00F95A28"/>
    <w:rsid w:val="00F9610E"/>
    <w:rsid w:val="00F96813"/>
    <w:rsid w:val="00FA293F"/>
    <w:rsid w:val="00FA5A7A"/>
    <w:rsid w:val="00FA6427"/>
    <w:rsid w:val="00FA6DF6"/>
    <w:rsid w:val="00FB0FC8"/>
    <w:rsid w:val="00FB2EE9"/>
    <w:rsid w:val="00FB42CB"/>
    <w:rsid w:val="00FB5CDC"/>
    <w:rsid w:val="00FC0A30"/>
    <w:rsid w:val="00FC4D13"/>
    <w:rsid w:val="00FD12FA"/>
    <w:rsid w:val="00FD724F"/>
    <w:rsid w:val="00FE04A7"/>
    <w:rsid w:val="00FE3129"/>
    <w:rsid w:val="00FE3F47"/>
    <w:rsid w:val="00FE4551"/>
    <w:rsid w:val="00FF1EF8"/>
    <w:rsid w:val="00FF3134"/>
    <w:rsid w:val="00FF4749"/>
    <w:rsid w:val="00FF4E20"/>
    <w:rsid w:val="00FF534B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61CAF1-C3A1-4C47-98A7-07E5A9D2C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rtdef">
    <w:name w:val="Art_def"/>
    <w:basedOn w:val="Absatz-Standardschriftart"/>
    <w:rsid w:val="00CA442A"/>
    <w:rPr>
      <w:rFonts w:ascii="Times New Roman" w:hAnsi="Times New Roman"/>
      <w:b/>
    </w:rPr>
  </w:style>
  <w:style w:type="paragraph" w:customStyle="1" w:styleId="Call">
    <w:name w:val="Call"/>
    <w:basedOn w:val="Standard"/>
    <w:next w:val="Standard"/>
    <w:rsid w:val="00CA442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 w:after="0" w:line="240" w:lineRule="auto"/>
      <w:ind w:left="1134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val="en-GB"/>
    </w:rPr>
  </w:style>
  <w:style w:type="paragraph" w:customStyle="1" w:styleId="Normalaftertitle">
    <w:name w:val="Normal after title"/>
    <w:basedOn w:val="Standard"/>
    <w:next w:val="Standard"/>
    <w:link w:val="NormalaftertitleChar"/>
    <w:rsid w:val="00CA442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ormalaftertitleChar">
    <w:name w:val="Normal after title Char"/>
    <w:basedOn w:val="Absatz-Standardschriftart"/>
    <w:link w:val="Normalaftertitle"/>
    <w:rsid w:val="00CA442A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esNo">
    <w:name w:val="Res_No"/>
    <w:basedOn w:val="Standard"/>
    <w:next w:val="Standard"/>
    <w:rsid w:val="00CA442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stitle">
    <w:name w:val="Res_title"/>
    <w:basedOn w:val="Standard"/>
    <w:next w:val="Standard"/>
    <w:rsid w:val="00CA442A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  <w:style w:type="character" w:customStyle="1" w:styleId="href">
    <w:name w:val="href"/>
    <w:basedOn w:val="Absatz-Standardschriftart"/>
    <w:rsid w:val="00CA442A"/>
    <w:rPr>
      <w:color w:val="auto"/>
    </w:rPr>
  </w:style>
  <w:style w:type="paragraph" w:styleId="Listenabsatz">
    <w:name w:val="List Paragraph"/>
    <w:basedOn w:val="Standard"/>
    <w:uiPriority w:val="34"/>
    <w:qFormat/>
    <w:rsid w:val="00C01F5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3593</Characters>
  <Application>Microsoft Office Word</Application>
  <DocSecurity>4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ANFR</Company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221-4</dc:creator>
  <cp:lastModifiedBy>Germany</cp:lastModifiedBy>
  <cp:revision>2</cp:revision>
  <dcterms:created xsi:type="dcterms:W3CDTF">2019-08-12T17:39:00Z</dcterms:created>
  <dcterms:modified xsi:type="dcterms:W3CDTF">2019-08-12T17:39:00Z</dcterms:modified>
</cp:coreProperties>
</file>